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E55262" w14:textId="08E7DE9F" w:rsidR="00F45C31" w:rsidRDefault="00F45C31" w:rsidP="00F45C31">
      <w:pPr>
        <w:rPr>
          <w:rFonts w:eastAsiaTheme="majorEastAsia" w:cstheme="majorHAnsi"/>
          <w:b/>
          <w:color w:val="C00000"/>
          <w:sz w:val="28"/>
          <w:szCs w:val="28"/>
        </w:rPr>
      </w:pPr>
      <w:bookmarkStart w:id="0" w:name="_GoBack"/>
      <w:bookmarkEnd w:id="0"/>
      <w:r w:rsidRPr="00F45C31">
        <w:rPr>
          <w:rFonts w:eastAsiaTheme="majorEastAsia" w:cstheme="majorHAnsi"/>
          <w:b/>
          <w:color w:val="C00000"/>
          <w:sz w:val="28"/>
          <w:szCs w:val="28"/>
        </w:rPr>
        <w:t xml:space="preserve">Załącznik nr </w:t>
      </w:r>
      <w:r w:rsidR="004968C8">
        <w:rPr>
          <w:rFonts w:eastAsiaTheme="majorEastAsia" w:cstheme="majorHAnsi"/>
          <w:b/>
          <w:color w:val="C00000"/>
          <w:sz w:val="28"/>
          <w:szCs w:val="28"/>
        </w:rPr>
        <w:t>6</w:t>
      </w:r>
      <w:r w:rsidRPr="00F45C31">
        <w:rPr>
          <w:rFonts w:eastAsiaTheme="majorEastAsia" w:cstheme="majorHAnsi"/>
          <w:b/>
          <w:color w:val="C00000"/>
          <w:sz w:val="28"/>
          <w:szCs w:val="28"/>
        </w:rPr>
        <w:t xml:space="preserve"> do </w:t>
      </w:r>
      <w:r w:rsidR="00803813" w:rsidRPr="00F45C31">
        <w:rPr>
          <w:rFonts w:eastAsiaTheme="majorEastAsia" w:cstheme="majorHAnsi"/>
          <w:b/>
          <w:color w:val="C00000"/>
          <w:sz w:val="28"/>
          <w:szCs w:val="28"/>
        </w:rPr>
        <w:t xml:space="preserve">Regulaminu – </w:t>
      </w:r>
      <w:r w:rsidR="00803813">
        <w:rPr>
          <w:rFonts w:eastAsiaTheme="majorEastAsia" w:cstheme="majorHAnsi"/>
          <w:b/>
          <w:color w:val="C00000"/>
          <w:sz w:val="28"/>
          <w:szCs w:val="28"/>
        </w:rPr>
        <w:t>Opis</w:t>
      </w:r>
      <w:r w:rsidR="00570B00">
        <w:rPr>
          <w:rFonts w:eastAsiaTheme="majorEastAsia" w:cstheme="majorHAnsi"/>
          <w:b/>
          <w:color w:val="C00000"/>
          <w:sz w:val="28"/>
          <w:szCs w:val="28"/>
        </w:rPr>
        <w:t xml:space="preserve"> </w:t>
      </w:r>
      <w:r w:rsidR="00237C74">
        <w:rPr>
          <w:rFonts w:eastAsiaTheme="majorEastAsia" w:cstheme="majorHAnsi"/>
          <w:b/>
          <w:color w:val="C00000"/>
          <w:sz w:val="28"/>
          <w:szCs w:val="28"/>
        </w:rPr>
        <w:t xml:space="preserve">wymagań dla </w:t>
      </w:r>
      <w:r w:rsidR="00DD1CF3">
        <w:rPr>
          <w:rFonts w:eastAsiaTheme="majorEastAsia" w:cstheme="majorHAnsi"/>
          <w:b/>
          <w:color w:val="C00000"/>
          <w:sz w:val="28"/>
          <w:szCs w:val="28"/>
        </w:rPr>
        <w:t>Wykonawcy po uruchomieniu Demonstratora Technologii</w:t>
      </w:r>
    </w:p>
    <w:p w14:paraId="5DA33730" w14:textId="77777777" w:rsidR="00D15770" w:rsidRPr="00556976" w:rsidRDefault="00D15770" w:rsidP="00D15770">
      <w:pPr>
        <w:pStyle w:val="Akapitzlist"/>
        <w:spacing w:before="240" w:after="240" w:line="276" w:lineRule="auto"/>
        <w:ind w:left="1070" w:hanging="1070"/>
        <w:jc w:val="both"/>
        <w:rPr>
          <w:rFonts w:asciiTheme="majorHAnsi" w:hAnsiTheme="majorHAnsi" w:cstheme="majorHAnsi"/>
          <w:b/>
          <w:sz w:val="20"/>
          <w:szCs w:val="20"/>
        </w:rPr>
      </w:pPr>
    </w:p>
    <w:p w14:paraId="464292EF" w14:textId="5E3D3463" w:rsidR="00237C74" w:rsidRDefault="009878A5" w:rsidP="009878A5">
      <w:pPr>
        <w:pStyle w:val="Akapitzlist"/>
        <w:spacing w:before="240" w:after="240" w:line="276" w:lineRule="auto"/>
        <w:ind w:left="0"/>
        <w:jc w:val="both"/>
      </w:pPr>
      <w:r w:rsidRPr="009878A5">
        <w:t xml:space="preserve">Zgodnie z zapisami Umowy, Wykonawca po </w:t>
      </w:r>
      <w:r w:rsidR="006E3E7B">
        <w:t>właściwym uruchomieniu,</w:t>
      </w:r>
      <w:r>
        <w:t xml:space="preserve"> przekazaniu</w:t>
      </w:r>
      <w:r w:rsidRPr="009878A5">
        <w:t xml:space="preserve"> Demonstratora Technologii </w:t>
      </w:r>
      <w:r w:rsidR="0005421C">
        <w:t xml:space="preserve">do odbioru przez Użytkownika </w:t>
      </w:r>
      <w:r w:rsidRPr="009878A5">
        <w:t>oraz zakończeni</w:t>
      </w:r>
      <w:r w:rsidR="006E3E7B">
        <w:t>u</w:t>
      </w:r>
      <w:r w:rsidRPr="009878A5">
        <w:t xml:space="preserve"> Etapu II, a ty</w:t>
      </w:r>
      <w:r w:rsidR="00612516">
        <w:t xml:space="preserve">m samym Przedsięwzięcia, będzie </w:t>
      </w:r>
      <w:r w:rsidRPr="009878A5">
        <w:t>zobligowany do</w:t>
      </w:r>
      <w:r w:rsidR="00612516" w:rsidRPr="00FA74C2">
        <w:t>:</w:t>
      </w:r>
      <w:r w:rsidRPr="00FA74C2">
        <w:t xml:space="preserve"> </w:t>
      </w:r>
      <w:r w:rsidR="007100F7" w:rsidRPr="00FA74C2">
        <w:t xml:space="preserve">prezentacji </w:t>
      </w:r>
      <w:r w:rsidR="00612516" w:rsidRPr="00FA74C2">
        <w:t xml:space="preserve">opracowanych technologii i uzyskiwanych wyników oraz zapewnieniu dostępu do </w:t>
      </w:r>
      <w:r w:rsidR="0013729D">
        <w:t>Demonstratora Technologii</w:t>
      </w:r>
      <w:r w:rsidR="00612516" w:rsidRPr="00FA74C2">
        <w:t xml:space="preserve"> na wezwanie Zamawiającego. Szczegółowy opis wymagań został przedstawiony w Tabeli 1.</w:t>
      </w:r>
      <w:r w:rsidR="00612516">
        <w:t xml:space="preserve"> </w:t>
      </w:r>
    </w:p>
    <w:p w14:paraId="3A3D545A" w14:textId="06DA06E7" w:rsidR="006E3E7B" w:rsidRDefault="006E3E7B" w:rsidP="009878A5">
      <w:pPr>
        <w:pStyle w:val="Akapitzlist"/>
        <w:spacing w:before="240" w:after="240" w:line="276" w:lineRule="auto"/>
        <w:ind w:left="0"/>
        <w:jc w:val="both"/>
      </w:pPr>
    </w:p>
    <w:p w14:paraId="7547884F" w14:textId="50A4F74B" w:rsidR="006E3E7B" w:rsidRDefault="006E3E7B" w:rsidP="009878A5">
      <w:pPr>
        <w:pStyle w:val="Akapitzlist"/>
        <w:spacing w:before="240" w:after="240" w:line="276" w:lineRule="auto"/>
        <w:ind w:left="0"/>
        <w:jc w:val="both"/>
      </w:pPr>
      <w:r>
        <w:t>Tab. 1. Opis wymagań po uruchomieniu i przekazaniu Demonstratora Technologii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914"/>
        <w:gridCol w:w="6153"/>
      </w:tblGrid>
      <w:tr w:rsidR="007100F7" w:rsidRPr="000F3C0A" w14:paraId="7EDC5B8A" w14:textId="77777777" w:rsidTr="00B37D02">
        <w:tc>
          <w:tcPr>
            <w:tcW w:w="2914" w:type="dxa"/>
            <w:shd w:val="clear" w:color="auto" w:fill="E2EFD9" w:themeFill="accent6" w:themeFillTint="33"/>
            <w:vAlign w:val="center"/>
          </w:tcPr>
          <w:p w14:paraId="5BC23E40" w14:textId="10A0E695" w:rsidR="007100F7" w:rsidRPr="009C396E" w:rsidRDefault="00DE1EE3" w:rsidP="00DE1EE3">
            <w:pPr>
              <w:spacing w:before="240" w:after="160" w:line="276" w:lineRule="auto"/>
              <w:jc w:val="center"/>
              <w:rPr>
                <w:sz w:val="22"/>
                <w:szCs w:val="22"/>
                <w:highlight w:val="yellow"/>
              </w:rPr>
            </w:pPr>
            <w:r w:rsidRPr="00FA74C2">
              <w:rPr>
                <w:sz w:val="22"/>
                <w:szCs w:val="22"/>
              </w:rPr>
              <w:t>NAZWA WYMAGANIA</w:t>
            </w:r>
          </w:p>
        </w:tc>
        <w:tc>
          <w:tcPr>
            <w:tcW w:w="6153" w:type="dxa"/>
            <w:shd w:val="clear" w:color="auto" w:fill="E2EFD9" w:themeFill="accent6" w:themeFillTint="33"/>
            <w:vAlign w:val="center"/>
          </w:tcPr>
          <w:p w14:paraId="45DAF969" w14:textId="1252C2E9" w:rsidR="007100F7" w:rsidRPr="009C396E" w:rsidRDefault="00DE1EE3" w:rsidP="00DE1EE3">
            <w:pPr>
              <w:spacing w:before="240" w:after="160" w:line="276" w:lineRule="auto"/>
              <w:jc w:val="center"/>
              <w:rPr>
                <w:sz w:val="22"/>
                <w:szCs w:val="22"/>
                <w:highlight w:val="yellow"/>
              </w:rPr>
            </w:pPr>
            <w:r w:rsidRPr="00FA74C2">
              <w:rPr>
                <w:sz w:val="22"/>
                <w:szCs w:val="22"/>
              </w:rPr>
              <w:t>OPIS WYMAGANIA</w:t>
            </w:r>
          </w:p>
        </w:tc>
      </w:tr>
      <w:tr w:rsidR="007100F7" w14:paraId="3CF4DF7C" w14:textId="77777777" w:rsidTr="00B37D02">
        <w:tc>
          <w:tcPr>
            <w:tcW w:w="2914" w:type="dxa"/>
            <w:shd w:val="clear" w:color="auto" w:fill="F2F2F2" w:themeFill="background1" w:themeFillShade="F2"/>
            <w:vAlign w:val="center"/>
          </w:tcPr>
          <w:p w14:paraId="7BD8CC1C" w14:textId="1C63F0F1" w:rsidR="007100F7" w:rsidRPr="00DE1EE3" w:rsidRDefault="00DE1EE3" w:rsidP="00DE1EE3">
            <w:pPr>
              <w:spacing w:line="276" w:lineRule="auto"/>
              <w:rPr>
                <w:rFonts w:cs="Calibri"/>
                <w:b/>
                <w:color w:val="000000"/>
                <w:sz w:val="22"/>
                <w:szCs w:val="22"/>
              </w:rPr>
            </w:pPr>
            <w:r w:rsidRPr="00DE1EE3">
              <w:rPr>
                <w:rFonts w:cs="Calibri"/>
                <w:b/>
                <w:color w:val="000000"/>
                <w:sz w:val="22"/>
                <w:szCs w:val="22"/>
              </w:rPr>
              <w:t>Publikacja danych generowanych przez Demonstrator Technologii</w:t>
            </w:r>
          </w:p>
        </w:tc>
        <w:tc>
          <w:tcPr>
            <w:tcW w:w="6153" w:type="dxa"/>
            <w:vAlign w:val="center"/>
          </w:tcPr>
          <w:p w14:paraId="3DBEBD45" w14:textId="3E59BE3E" w:rsidR="007100F7" w:rsidRDefault="007100F7" w:rsidP="0013729D">
            <w:pPr>
              <w:spacing w:after="160" w:line="276" w:lineRule="auto"/>
              <w:jc w:val="both"/>
              <w:rPr>
                <w:rFonts w:cstheme="minorHAnsi"/>
                <w:bCs/>
                <w:sz w:val="22"/>
                <w:szCs w:val="22"/>
              </w:rPr>
            </w:pPr>
            <w:r w:rsidRPr="00FA74C2">
              <w:rPr>
                <w:rFonts w:cstheme="minorHAnsi"/>
                <w:bCs/>
                <w:sz w:val="22"/>
                <w:szCs w:val="22"/>
              </w:rPr>
              <w:t xml:space="preserve">Zamawiający wymaga aby Wykonawca w okresie 3 lat po uruchomieniu i przekazaniu </w:t>
            </w:r>
            <w:r w:rsidR="0013729D">
              <w:rPr>
                <w:rFonts w:cstheme="minorHAnsi"/>
                <w:bCs/>
                <w:sz w:val="22"/>
                <w:szCs w:val="22"/>
              </w:rPr>
              <w:t>Demonstratora Technologii</w:t>
            </w:r>
            <w:r w:rsidRPr="00FA74C2">
              <w:rPr>
                <w:rFonts w:cstheme="minorHAnsi"/>
                <w:bCs/>
                <w:sz w:val="22"/>
                <w:szCs w:val="22"/>
              </w:rPr>
              <w:t xml:space="preserve"> Użytkownikowi </w:t>
            </w:r>
            <w:r w:rsidR="00DE1EE3">
              <w:rPr>
                <w:rFonts w:cstheme="minorHAnsi"/>
                <w:bCs/>
                <w:sz w:val="22"/>
                <w:szCs w:val="22"/>
              </w:rPr>
              <w:t>publikował dane generowane przez Demonstrator Technologii wynikające z efektywności funkcjonowania opracowanych technologii. Zamawiający wymaga, aby Wykonawca (w porozumieniu z Użytkownikiem), przedstawiał wyniki</w:t>
            </w:r>
            <w:r w:rsidR="0013729D">
              <w:rPr>
                <w:rFonts w:cstheme="minorHAnsi"/>
                <w:bCs/>
                <w:sz w:val="22"/>
                <w:szCs w:val="22"/>
              </w:rPr>
              <w:t xml:space="preserve"> z uzyskiwanych</w:t>
            </w:r>
            <w:r w:rsidRPr="00FA74C2">
              <w:rPr>
                <w:rFonts w:cstheme="minorHAnsi"/>
                <w:bCs/>
                <w:sz w:val="22"/>
                <w:szCs w:val="22"/>
              </w:rPr>
              <w:t xml:space="preserve"> wartości dla parametrów </w:t>
            </w:r>
            <w:r w:rsidR="00DE1EE3">
              <w:rPr>
                <w:rFonts w:cstheme="minorHAnsi"/>
                <w:bCs/>
                <w:sz w:val="22"/>
                <w:szCs w:val="22"/>
              </w:rPr>
              <w:t xml:space="preserve">Wymagań </w:t>
            </w:r>
            <w:r w:rsidR="00174FB0">
              <w:rPr>
                <w:rFonts w:cstheme="minorHAnsi"/>
                <w:bCs/>
                <w:sz w:val="22"/>
                <w:szCs w:val="22"/>
              </w:rPr>
              <w:t>K</w:t>
            </w:r>
            <w:r w:rsidRPr="00FA74C2">
              <w:rPr>
                <w:rFonts w:cstheme="minorHAnsi"/>
                <w:bCs/>
                <w:sz w:val="22"/>
                <w:szCs w:val="22"/>
              </w:rPr>
              <w:t>onkursowych oraz podawał interpretację</w:t>
            </w:r>
            <w:r w:rsidR="00612516" w:rsidRPr="00FA74C2">
              <w:rPr>
                <w:rFonts w:cstheme="minorHAnsi"/>
                <w:bCs/>
                <w:sz w:val="22"/>
                <w:szCs w:val="22"/>
              </w:rPr>
              <w:t xml:space="preserve"> przyczyn ich potencjalnych zmian.</w:t>
            </w:r>
            <w:r w:rsidR="0013729D">
              <w:rPr>
                <w:rFonts w:cstheme="minorHAnsi"/>
                <w:bCs/>
                <w:sz w:val="22"/>
                <w:szCs w:val="22"/>
              </w:rPr>
              <w:t xml:space="preserve"> </w:t>
            </w:r>
            <w:r w:rsidR="0013729D" w:rsidRPr="0013729D">
              <w:rPr>
                <w:rFonts w:cstheme="minorHAnsi"/>
                <w:bCs/>
                <w:sz w:val="22"/>
                <w:szCs w:val="22"/>
              </w:rPr>
              <w:t>W przypadku gdy parametry w jakimś okresie</w:t>
            </w:r>
            <w:r w:rsidR="0013729D">
              <w:rPr>
                <w:rFonts w:cstheme="minorHAnsi"/>
                <w:bCs/>
                <w:sz w:val="22"/>
                <w:szCs w:val="22"/>
              </w:rPr>
              <w:t xml:space="preserve"> czasu nie są zachowane, </w:t>
            </w:r>
            <w:r w:rsidR="0013729D" w:rsidRPr="0013729D">
              <w:rPr>
                <w:rFonts w:cstheme="minorHAnsi"/>
                <w:bCs/>
                <w:sz w:val="22"/>
                <w:szCs w:val="22"/>
              </w:rPr>
              <w:t>Wykonawca wprowadzi działania w celu ich uzyskania</w:t>
            </w:r>
            <w:r w:rsidR="0013729D">
              <w:rPr>
                <w:rFonts w:cstheme="minorHAnsi"/>
                <w:bCs/>
                <w:sz w:val="22"/>
                <w:szCs w:val="22"/>
              </w:rPr>
              <w:t>.</w:t>
            </w:r>
            <w:r w:rsidR="0013729D" w:rsidRPr="0013729D">
              <w:rPr>
                <w:rFonts w:cstheme="minorHAnsi"/>
                <w:bCs/>
                <w:sz w:val="22"/>
                <w:szCs w:val="22"/>
              </w:rPr>
              <w:t xml:space="preserve"> </w:t>
            </w:r>
          </w:p>
          <w:p w14:paraId="06096E21" w14:textId="2D837569" w:rsidR="00DE1EE3" w:rsidRDefault="00DE1EE3" w:rsidP="0013729D">
            <w:pPr>
              <w:spacing w:after="160" w:line="276" w:lineRule="auto"/>
              <w:jc w:val="both"/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Cs/>
                <w:sz w:val="22"/>
                <w:szCs w:val="22"/>
              </w:rPr>
              <w:t>Publikacja danych  z Wymagań Konkursowych: „Wartość rynkowa produktów”, „</w:t>
            </w:r>
            <w:r w:rsidRPr="00DE1EE3">
              <w:rPr>
                <w:rFonts w:cstheme="minorHAnsi"/>
                <w:bCs/>
                <w:sz w:val="22"/>
                <w:szCs w:val="22"/>
              </w:rPr>
              <w:t>Usuwanie mikrozanieczyszczeń ze ścieków odprowadzanych do odbiornika i odzyskanej wody</w:t>
            </w:r>
            <w:r>
              <w:rPr>
                <w:rFonts w:cstheme="minorHAnsi"/>
                <w:bCs/>
                <w:sz w:val="22"/>
                <w:szCs w:val="22"/>
              </w:rPr>
              <w:t>” i „</w:t>
            </w:r>
            <w:r w:rsidRPr="00DE1EE3">
              <w:rPr>
                <w:rFonts w:cstheme="minorHAnsi"/>
                <w:bCs/>
                <w:sz w:val="22"/>
                <w:szCs w:val="22"/>
              </w:rPr>
              <w:t>Stopień akumulacji mikrozanieczyszczeń w osadach</w:t>
            </w:r>
            <w:r>
              <w:rPr>
                <w:rFonts w:cstheme="minorHAnsi"/>
                <w:bCs/>
                <w:sz w:val="22"/>
                <w:szCs w:val="22"/>
              </w:rPr>
              <w:t>” musi odbywać się raz w roku.</w:t>
            </w:r>
          </w:p>
          <w:p w14:paraId="471B3CFE" w14:textId="088D931D" w:rsidR="00DE1EE3" w:rsidRPr="00DE1EE3" w:rsidRDefault="00DE1EE3" w:rsidP="00DE1EE3">
            <w:pPr>
              <w:spacing w:after="160" w:line="276" w:lineRule="auto"/>
              <w:jc w:val="both"/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Cs/>
                <w:sz w:val="22"/>
                <w:szCs w:val="22"/>
              </w:rPr>
              <w:t>Natomiast publikacja danych z wymagań: „</w:t>
            </w:r>
            <w:r w:rsidRPr="00DE1EE3">
              <w:rPr>
                <w:rFonts w:cstheme="minorHAnsi"/>
                <w:bCs/>
                <w:sz w:val="22"/>
                <w:szCs w:val="22"/>
              </w:rPr>
              <w:t>Stopień odzyskanych substancji biogennych w bio-produktach</w:t>
            </w:r>
            <w:r>
              <w:rPr>
                <w:rFonts w:cstheme="minorHAnsi"/>
                <w:bCs/>
                <w:sz w:val="22"/>
                <w:szCs w:val="22"/>
              </w:rPr>
              <w:t>”, „</w:t>
            </w:r>
            <w:r w:rsidRPr="00DE1EE3">
              <w:rPr>
                <w:rFonts w:cstheme="minorHAnsi"/>
                <w:bCs/>
                <w:sz w:val="22"/>
                <w:szCs w:val="22"/>
              </w:rPr>
              <w:t>Jakość odzyskanej wody</w:t>
            </w:r>
            <w:r>
              <w:rPr>
                <w:rFonts w:cstheme="minorHAnsi"/>
                <w:bCs/>
                <w:sz w:val="22"/>
                <w:szCs w:val="22"/>
              </w:rPr>
              <w:t>” oraz „</w:t>
            </w:r>
            <w:r w:rsidRPr="00DE1EE3">
              <w:rPr>
                <w:rFonts w:cstheme="minorHAnsi"/>
                <w:bCs/>
                <w:sz w:val="22"/>
                <w:szCs w:val="22"/>
              </w:rPr>
              <w:t>Jakość oczyszczonych ścieków odprowadzanych do odbiornika</w:t>
            </w:r>
            <w:r>
              <w:rPr>
                <w:rFonts w:cstheme="minorHAnsi"/>
                <w:bCs/>
                <w:sz w:val="22"/>
                <w:szCs w:val="22"/>
              </w:rPr>
              <w:t>” musi odbywać się raz na kwartał.</w:t>
            </w:r>
          </w:p>
        </w:tc>
      </w:tr>
      <w:tr w:rsidR="007100F7" w14:paraId="16706F81" w14:textId="77777777" w:rsidTr="00B37D02">
        <w:tc>
          <w:tcPr>
            <w:tcW w:w="2914" w:type="dxa"/>
            <w:shd w:val="clear" w:color="auto" w:fill="F2F2F2" w:themeFill="background1" w:themeFillShade="F2"/>
            <w:vAlign w:val="center"/>
          </w:tcPr>
          <w:p w14:paraId="6919CFEE" w14:textId="385FCD9E" w:rsidR="007100F7" w:rsidRPr="00DE1EE3" w:rsidRDefault="007100F7" w:rsidP="00DE1EE3">
            <w:pPr>
              <w:spacing w:line="276" w:lineRule="auto"/>
              <w:rPr>
                <w:rFonts w:cs="Calibri"/>
                <w:b/>
                <w:color w:val="000000"/>
                <w:sz w:val="22"/>
                <w:szCs w:val="22"/>
              </w:rPr>
            </w:pPr>
            <w:r w:rsidRPr="00DE1EE3">
              <w:rPr>
                <w:rFonts w:cs="Calibri"/>
                <w:b/>
                <w:color w:val="000000"/>
                <w:sz w:val="22"/>
                <w:szCs w:val="22"/>
              </w:rPr>
              <w:t>Prezentacja Wyników</w:t>
            </w:r>
          </w:p>
        </w:tc>
        <w:tc>
          <w:tcPr>
            <w:tcW w:w="6153" w:type="dxa"/>
            <w:vAlign w:val="center"/>
          </w:tcPr>
          <w:p w14:paraId="6FA9B0A9" w14:textId="3CE1F5BD" w:rsidR="007100F7" w:rsidRPr="00480250" w:rsidRDefault="007100F7" w:rsidP="00537275">
            <w:pPr>
              <w:spacing w:after="240" w:line="276" w:lineRule="auto"/>
              <w:jc w:val="both"/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Cs/>
                <w:sz w:val="22"/>
                <w:szCs w:val="22"/>
              </w:rPr>
              <w:t xml:space="preserve">Zamawiający wymaga aby Wykonawca w okresie 3 lat po uruchomieniu i przekazaniu </w:t>
            </w:r>
            <w:r w:rsidR="0013729D">
              <w:rPr>
                <w:rFonts w:cstheme="minorHAnsi"/>
                <w:bCs/>
                <w:sz w:val="22"/>
                <w:szCs w:val="22"/>
              </w:rPr>
              <w:t>Demonstratora Technologii</w:t>
            </w:r>
            <w:r>
              <w:rPr>
                <w:rFonts w:cstheme="minorHAnsi"/>
                <w:bCs/>
                <w:sz w:val="22"/>
                <w:szCs w:val="22"/>
              </w:rPr>
              <w:t xml:space="preserve"> Użytkownikowi zaprezentował </w:t>
            </w:r>
            <w:r w:rsidR="00174FB0">
              <w:rPr>
                <w:rFonts w:cstheme="minorHAnsi"/>
                <w:bCs/>
                <w:sz w:val="22"/>
                <w:szCs w:val="22"/>
              </w:rPr>
              <w:t>Technologię</w:t>
            </w:r>
            <w:r w:rsidR="00174FB0" w:rsidRPr="00480250">
              <w:rPr>
                <w:rFonts w:cstheme="minorHAnsi"/>
                <w:bCs/>
                <w:sz w:val="22"/>
                <w:szCs w:val="22"/>
              </w:rPr>
              <w:t xml:space="preserve"> </w:t>
            </w:r>
            <w:r w:rsidRPr="00480250">
              <w:rPr>
                <w:rFonts w:cstheme="minorHAnsi"/>
                <w:bCs/>
                <w:sz w:val="22"/>
                <w:szCs w:val="22"/>
              </w:rPr>
              <w:t xml:space="preserve">oraz uzyskane wyniki w zakresie </w:t>
            </w:r>
            <w:r>
              <w:rPr>
                <w:rFonts w:cstheme="minorHAnsi"/>
                <w:bCs/>
                <w:sz w:val="22"/>
                <w:szCs w:val="22"/>
              </w:rPr>
              <w:t>funkcjonowania opracowanych rozwiązań</w:t>
            </w:r>
            <w:r w:rsidRPr="00480250">
              <w:rPr>
                <w:rFonts w:cstheme="minorHAnsi"/>
                <w:bCs/>
                <w:sz w:val="22"/>
                <w:szCs w:val="22"/>
              </w:rPr>
              <w:t>:</w:t>
            </w:r>
          </w:p>
          <w:p w14:paraId="5BEB46AB" w14:textId="24B8C216" w:rsidR="007100F7" w:rsidRPr="007100F7" w:rsidRDefault="007100F7" w:rsidP="00537275">
            <w:pPr>
              <w:pStyle w:val="Akapitzlist"/>
              <w:numPr>
                <w:ilvl w:val="1"/>
                <w:numId w:val="31"/>
              </w:numPr>
              <w:spacing w:before="240" w:after="240" w:line="276" w:lineRule="auto"/>
              <w:ind w:left="453" w:firstLine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100F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lastRenderedPageBreak/>
              <w:t>na co najmniej 2 konferencjach naukowych i technicznych, w tym co najmniej 1 o randze ogólnokrajowej,</w:t>
            </w:r>
          </w:p>
          <w:p w14:paraId="47E28A85" w14:textId="78571E28" w:rsidR="007100F7" w:rsidRPr="007100F7" w:rsidRDefault="007100F7" w:rsidP="00537275">
            <w:pPr>
              <w:pStyle w:val="Akapitzlist"/>
              <w:numPr>
                <w:ilvl w:val="1"/>
                <w:numId w:val="31"/>
              </w:numPr>
              <w:spacing w:before="240" w:after="240" w:line="276" w:lineRule="auto"/>
              <w:ind w:left="460" w:firstLine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100F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na co najmniej 2 targach branżowych, krajowych lub zagranicznych,</w:t>
            </w:r>
          </w:p>
          <w:p w14:paraId="725068CE" w14:textId="209368E5" w:rsidR="007100F7" w:rsidRPr="007100F7" w:rsidRDefault="007100F7" w:rsidP="00537275">
            <w:pPr>
              <w:pStyle w:val="Akapitzlist"/>
              <w:numPr>
                <w:ilvl w:val="1"/>
                <w:numId w:val="31"/>
              </w:numPr>
              <w:spacing w:before="240" w:after="240" w:line="276" w:lineRule="auto"/>
              <w:ind w:left="460" w:firstLine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100F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w co najmniej 1 artykule naukowym opublikow</w:t>
            </w:r>
            <w:r w:rsidR="00DD294F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anym w czasopiśmie naukowo-</w:t>
            </w:r>
            <w:r w:rsidRPr="007100F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technicznym z listy ministerialnej.</w:t>
            </w:r>
          </w:p>
          <w:p w14:paraId="1E4AD13A" w14:textId="37D156A3" w:rsidR="007100F7" w:rsidRPr="00537275" w:rsidRDefault="007100F7" w:rsidP="00DD294F">
            <w:pPr>
              <w:spacing w:after="160" w:line="276" w:lineRule="auto"/>
              <w:jc w:val="both"/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Cs/>
                <w:sz w:val="22"/>
                <w:szCs w:val="22"/>
              </w:rPr>
              <w:t>Wykonawca jest także zobowiązany do prezentacji i udostepnienia na stronie internetowej W</w:t>
            </w:r>
            <w:r w:rsidRPr="00537275">
              <w:rPr>
                <w:rFonts w:cstheme="minorHAnsi"/>
                <w:bCs/>
                <w:sz w:val="22"/>
                <w:szCs w:val="22"/>
              </w:rPr>
              <w:t>ykonawcy</w:t>
            </w:r>
            <w:r>
              <w:rPr>
                <w:rFonts w:cstheme="minorHAnsi"/>
                <w:bCs/>
                <w:sz w:val="22"/>
                <w:szCs w:val="22"/>
              </w:rPr>
              <w:t>,</w:t>
            </w:r>
            <w:r w:rsidRPr="00537275">
              <w:rPr>
                <w:rFonts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bCs/>
                <w:sz w:val="22"/>
                <w:szCs w:val="22"/>
              </w:rPr>
              <w:t xml:space="preserve">informacji o opracowanych technologiach zawierających </w:t>
            </w:r>
            <w:r w:rsidRPr="00537275">
              <w:rPr>
                <w:rFonts w:cstheme="minorHAnsi"/>
                <w:bCs/>
                <w:sz w:val="22"/>
                <w:szCs w:val="22"/>
              </w:rPr>
              <w:t xml:space="preserve">m.in. opis </w:t>
            </w:r>
            <w:r>
              <w:rPr>
                <w:rFonts w:cstheme="minorHAnsi"/>
                <w:bCs/>
                <w:sz w:val="22"/>
                <w:szCs w:val="22"/>
              </w:rPr>
              <w:t xml:space="preserve">zastosowanych </w:t>
            </w:r>
            <w:r w:rsidRPr="00537275">
              <w:rPr>
                <w:rFonts w:cstheme="minorHAnsi"/>
                <w:bCs/>
                <w:sz w:val="22"/>
                <w:szCs w:val="22"/>
              </w:rPr>
              <w:t>technologii</w:t>
            </w:r>
            <w:r>
              <w:rPr>
                <w:rFonts w:cstheme="minorHAnsi"/>
                <w:bCs/>
                <w:sz w:val="22"/>
                <w:szCs w:val="22"/>
              </w:rPr>
              <w:t xml:space="preserve">, </w:t>
            </w:r>
            <w:r w:rsidRPr="00537275">
              <w:rPr>
                <w:rFonts w:cstheme="minorHAnsi"/>
                <w:bCs/>
                <w:sz w:val="22"/>
                <w:szCs w:val="22"/>
              </w:rPr>
              <w:t xml:space="preserve">schemat blokowy </w:t>
            </w:r>
            <w:r w:rsidR="0013729D">
              <w:rPr>
                <w:rFonts w:cstheme="minorHAnsi"/>
                <w:bCs/>
                <w:sz w:val="22"/>
                <w:szCs w:val="22"/>
              </w:rPr>
              <w:t>Demonstratora Technologii</w:t>
            </w:r>
            <w:r>
              <w:rPr>
                <w:rFonts w:cstheme="minorHAnsi"/>
                <w:bCs/>
                <w:sz w:val="22"/>
                <w:szCs w:val="22"/>
              </w:rPr>
              <w:t xml:space="preserve">, </w:t>
            </w:r>
            <w:r w:rsidRPr="00537275">
              <w:rPr>
                <w:rFonts w:cstheme="minorHAnsi"/>
                <w:bCs/>
                <w:sz w:val="22"/>
                <w:szCs w:val="22"/>
              </w:rPr>
              <w:t xml:space="preserve">zdjęcia wybranych elementów </w:t>
            </w:r>
            <w:r w:rsidR="0013729D">
              <w:rPr>
                <w:rFonts w:cstheme="minorHAnsi"/>
                <w:bCs/>
                <w:sz w:val="22"/>
                <w:szCs w:val="22"/>
              </w:rPr>
              <w:t>Demonstratora Technologii</w:t>
            </w:r>
            <w:r w:rsidRPr="00537275">
              <w:rPr>
                <w:rFonts w:cstheme="minorHAnsi"/>
                <w:bCs/>
                <w:sz w:val="22"/>
                <w:szCs w:val="22"/>
              </w:rPr>
              <w:t xml:space="preserve"> i zestawienie tabelaryczne parametrów ścieków </w:t>
            </w:r>
            <w:r w:rsidR="00DD294F" w:rsidRPr="00DD294F">
              <w:rPr>
                <w:rFonts w:cstheme="minorHAnsi"/>
                <w:bCs/>
                <w:sz w:val="22"/>
                <w:szCs w:val="22"/>
              </w:rPr>
              <w:t>dopływających do oczyszczalni oraz ścieków oczyszczonych odprowadzanych do odbiornika, jak również parametrów odzyskanej wody</w:t>
            </w:r>
            <w:r w:rsidR="00DD294F">
              <w:rPr>
                <w:rFonts w:cstheme="minorHAnsi"/>
                <w:bCs/>
                <w:sz w:val="22"/>
                <w:szCs w:val="22"/>
              </w:rPr>
              <w:t>.</w:t>
            </w:r>
          </w:p>
        </w:tc>
      </w:tr>
      <w:tr w:rsidR="007100F7" w:rsidRPr="000F3C0A" w14:paraId="052326EE" w14:textId="77777777" w:rsidTr="00B37D02">
        <w:tc>
          <w:tcPr>
            <w:tcW w:w="2914" w:type="dxa"/>
            <w:shd w:val="clear" w:color="auto" w:fill="F2F2F2" w:themeFill="background1" w:themeFillShade="F2"/>
            <w:vAlign w:val="center"/>
          </w:tcPr>
          <w:p w14:paraId="7D677AD7" w14:textId="46278D37" w:rsidR="007100F7" w:rsidRPr="00DE1EE3" w:rsidRDefault="007100F7" w:rsidP="00DE1EE3">
            <w:pPr>
              <w:spacing w:line="276" w:lineRule="auto"/>
              <w:rPr>
                <w:rFonts w:cs="Calibri"/>
                <w:b/>
                <w:color w:val="000000"/>
                <w:sz w:val="22"/>
                <w:szCs w:val="22"/>
              </w:rPr>
            </w:pPr>
            <w:r w:rsidRPr="00DE1EE3">
              <w:rPr>
                <w:rFonts w:cs="Calibri"/>
                <w:b/>
                <w:color w:val="000000"/>
                <w:sz w:val="22"/>
                <w:szCs w:val="22"/>
              </w:rPr>
              <w:lastRenderedPageBreak/>
              <w:t>Dostęp do Demonstratora</w:t>
            </w:r>
            <w:r w:rsidR="0013729D" w:rsidRPr="00DE1EE3">
              <w:rPr>
                <w:rFonts w:cs="Calibri"/>
                <w:b/>
                <w:color w:val="000000"/>
                <w:sz w:val="22"/>
                <w:szCs w:val="22"/>
              </w:rPr>
              <w:t xml:space="preserve"> Technologii</w:t>
            </w:r>
          </w:p>
        </w:tc>
        <w:tc>
          <w:tcPr>
            <w:tcW w:w="6153" w:type="dxa"/>
            <w:vAlign w:val="center"/>
          </w:tcPr>
          <w:p w14:paraId="31EDCA03" w14:textId="77777777" w:rsidR="0013729D" w:rsidRDefault="007100F7" w:rsidP="0013729D">
            <w:pPr>
              <w:spacing w:after="1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74C2">
              <w:rPr>
                <w:rFonts w:cstheme="minorHAnsi"/>
                <w:bCs/>
                <w:sz w:val="22"/>
                <w:szCs w:val="22"/>
              </w:rPr>
              <w:t xml:space="preserve">Zamawiający wymaga aby Wykonawca </w:t>
            </w:r>
            <w:r w:rsidRPr="00FA74C2">
              <w:rPr>
                <w:rFonts w:asciiTheme="minorHAnsi" w:hAnsiTheme="minorHAnsi" w:cstheme="minorHAnsi"/>
                <w:bCs/>
                <w:sz w:val="22"/>
                <w:szCs w:val="22"/>
              </w:rPr>
              <w:t>w porozumieniu z Użytkownikiem obiektu zagwarantował</w:t>
            </w:r>
            <w:r w:rsidR="0013729D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  <w:r w:rsidRPr="00FA74C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możliwość zorganizowania zwiedzania </w:t>
            </w:r>
            <w:r w:rsidR="0013729D">
              <w:rPr>
                <w:rFonts w:asciiTheme="minorHAnsi" w:hAnsiTheme="minorHAnsi" w:cstheme="minorHAnsi"/>
                <w:bCs/>
                <w:sz w:val="22"/>
                <w:szCs w:val="22"/>
              </w:rPr>
              <w:t>Demonstratora Technologii dla Zamawiającego i wszystkich zainteresowanych, możliwość organizowania na obiekcie spotkań naukowych lub konferencji.</w:t>
            </w:r>
            <w:r w:rsidRPr="00FA74C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5E082AB" w14:textId="15F5DDDC" w:rsidR="007100F7" w:rsidRPr="00FA74C2" w:rsidRDefault="0013729D" w:rsidP="0013729D">
            <w:pPr>
              <w:spacing w:after="1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Dostęp do Demonstratora Technologii będzie możliwy w </w:t>
            </w:r>
            <w:r w:rsidR="007100F7" w:rsidRPr="00FA74C2">
              <w:rPr>
                <w:rFonts w:asciiTheme="minorHAnsi" w:hAnsiTheme="minorHAnsi" w:cstheme="minorHAnsi"/>
                <w:sz w:val="22"/>
                <w:szCs w:val="22"/>
              </w:rPr>
              <w:t xml:space="preserve">zależności od </w:t>
            </w:r>
            <w:r w:rsidR="00FA74C2">
              <w:rPr>
                <w:rFonts w:asciiTheme="minorHAnsi" w:hAnsiTheme="minorHAnsi" w:cstheme="minorHAnsi"/>
                <w:sz w:val="22"/>
                <w:szCs w:val="22"/>
              </w:rPr>
              <w:t xml:space="preserve">zgłoszenia Zamawiającego (NCBR) (zgłoszenie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musi być dostarczone </w:t>
            </w:r>
            <w:r w:rsidR="00FA74C2">
              <w:rPr>
                <w:rFonts w:asciiTheme="minorHAnsi" w:hAnsiTheme="minorHAnsi" w:cstheme="minorHAnsi"/>
                <w:sz w:val="22"/>
                <w:szCs w:val="22"/>
              </w:rPr>
              <w:t>najpóźniej 7 dni przed planowaną wizytą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/wydarzeniem</w:t>
            </w:r>
            <w:r w:rsidR="00FA74C2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</w:tr>
      <w:tr w:rsidR="00DE1EE3" w14:paraId="2EA3F5B8" w14:textId="77777777" w:rsidTr="00B37D02">
        <w:tc>
          <w:tcPr>
            <w:tcW w:w="2914" w:type="dxa"/>
            <w:shd w:val="clear" w:color="auto" w:fill="F2F2F2" w:themeFill="background1" w:themeFillShade="F2"/>
            <w:vAlign w:val="center"/>
          </w:tcPr>
          <w:p w14:paraId="3C4A78B2" w14:textId="10107241" w:rsidR="00DE1EE3" w:rsidRPr="347888A2" w:rsidRDefault="00DE1EE3" w:rsidP="00DE1EE3">
            <w:pPr>
              <w:spacing w:line="276" w:lineRule="auto"/>
              <w:rPr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  <w:sz w:val="22"/>
                <w:szCs w:val="22"/>
              </w:rPr>
              <w:t>Serwis g</w:t>
            </w:r>
            <w:r w:rsidRPr="00136C0D">
              <w:rPr>
                <w:rFonts w:cs="Calibri"/>
                <w:b/>
                <w:color w:val="000000"/>
                <w:sz w:val="22"/>
                <w:szCs w:val="22"/>
              </w:rPr>
              <w:t>w</w:t>
            </w:r>
            <w:r>
              <w:rPr>
                <w:rFonts w:cs="Calibri"/>
                <w:b/>
                <w:color w:val="000000"/>
                <w:sz w:val="22"/>
                <w:szCs w:val="22"/>
              </w:rPr>
              <w:t>arancy</w:t>
            </w:r>
            <w:r w:rsidRPr="00136C0D">
              <w:rPr>
                <w:rFonts w:cs="Calibri"/>
                <w:b/>
                <w:color w:val="000000"/>
                <w:sz w:val="22"/>
                <w:szCs w:val="22"/>
              </w:rPr>
              <w:t>j</w:t>
            </w:r>
            <w:r>
              <w:rPr>
                <w:rFonts w:cs="Calibri"/>
                <w:b/>
                <w:color w:val="000000"/>
                <w:sz w:val="22"/>
                <w:szCs w:val="22"/>
              </w:rPr>
              <w:t>ny</w:t>
            </w:r>
          </w:p>
        </w:tc>
        <w:tc>
          <w:tcPr>
            <w:tcW w:w="6153" w:type="dxa"/>
            <w:vAlign w:val="center"/>
          </w:tcPr>
          <w:p w14:paraId="10051930" w14:textId="35C79405" w:rsidR="00DE1EE3" w:rsidRPr="347888A2" w:rsidRDefault="00DE1EE3" w:rsidP="00E104E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342DC6D8">
              <w:rPr>
                <w:rFonts w:cs="Calibri"/>
                <w:color w:val="000000" w:themeColor="text1"/>
                <w:sz w:val="22"/>
                <w:szCs w:val="22"/>
              </w:rPr>
              <w:t xml:space="preserve">Zamawiający wymaga zapewnienia serwisu gwarancyjnego dla Użytkownika oczyszczalni na okres </w:t>
            </w:r>
            <w:ins w:id="1" w:author="Autor">
              <w:r w:rsidR="00E104E8" w:rsidRPr="00E104E8">
                <w:rPr>
                  <w:rFonts w:cs="Calibri"/>
                  <w:color w:val="000000" w:themeColor="text1"/>
                  <w:sz w:val="22"/>
                  <w:szCs w:val="22"/>
                </w:rPr>
                <w:t xml:space="preserve">okres 2 lat (24 miesięcy) </w:t>
              </w:r>
            </w:ins>
            <w:del w:id="2" w:author="Autor">
              <w:r w:rsidRPr="342DC6D8" w:rsidDel="00E104E8">
                <w:rPr>
                  <w:rFonts w:cs="Calibri"/>
                  <w:color w:val="000000" w:themeColor="text1"/>
                  <w:sz w:val="22"/>
                  <w:szCs w:val="22"/>
                </w:rPr>
                <w:delText xml:space="preserve">3 lat (36 miesięcy) </w:delText>
              </w:r>
            </w:del>
            <w:r w:rsidRPr="342DC6D8">
              <w:rPr>
                <w:rFonts w:cs="Calibri"/>
                <w:color w:val="000000" w:themeColor="text1"/>
                <w:sz w:val="22"/>
                <w:szCs w:val="22"/>
              </w:rPr>
              <w:t xml:space="preserve">od daty podpisania protokołu odbioru końcowego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D</w:t>
            </w:r>
            <w:r w:rsidRPr="342DC6D8">
              <w:rPr>
                <w:rFonts w:cs="Calibri"/>
                <w:color w:val="000000" w:themeColor="text1"/>
                <w:sz w:val="22"/>
                <w:szCs w:val="22"/>
              </w:rPr>
              <w:t>emonstratora.</w:t>
            </w:r>
            <w:ins w:id="3" w:author="Autor">
              <w:r w:rsidR="00E104E8">
                <w:t xml:space="preserve"> </w:t>
              </w:r>
              <w:r w:rsidR="00E104E8" w:rsidRPr="00E104E8">
                <w:rPr>
                  <w:rFonts w:cs="Calibri"/>
                  <w:color w:val="000000" w:themeColor="text1"/>
                  <w:sz w:val="22"/>
                  <w:szCs w:val="22"/>
                </w:rPr>
                <w:t>Wykonawca udziela gwarancji jakości na roboty, dostarczone i zamontowane urządzenia i wyposażenie z wyłączeniem materiałów zużywalnych</w:t>
              </w:r>
            </w:ins>
            <w:del w:id="4" w:author="Autor">
              <w:r w:rsidRPr="342DC6D8" w:rsidDel="00E104E8">
                <w:rPr>
                  <w:rFonts w:cs="Calibri"/>
                  <w:color w:val="000000" w:themeColor="text1"/>
                  <w:sz w:val="22"/>
                  <w:szCs w:val="22"/>
                </w:rPr>
                <w:delText xml:space="preserve"> Wykonawca udziela gwarancji jakości na roboty, użyte materiały oraz dostarczone i zamontowane urządzenia i wyposażenie</w:delText>
              </w:r>
            </w:del>
            <w:r w:rsidRPr="342DC6D8">
              <w:rPr>
                <w:rFonts w:cs="Calibri"/>
                <w:color w:val="000000" w:themeColor="text1"/>
                <w:sz w:val="22"/>
                <w:szCs w:val="22"/>
              </w:rPr>
              <w:t xml:space="preserve">. Jeśli warunki gwarancji udzielonej przez producenta materiałów, urządzeń oraz wyposażenia przewidują dłuższe okresy gwarancji niż udzielone przez Wykonawcę - obowiązuje okres gwarancji wynikający z gwarancji producenta. Wykonawca w okresie obowiązywania gwarancji zapewnia także dokonania niezbędnych przeglądów serwisowych (min raz na rok)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i</w:t>
            </w:r>
            <w:r w:rsidRPr="342DC6D8">
              <w:rPr>
                <w:rFonts w:cs="Calibri"/>
                <w:color w:val="000000" w:themeColor="text1"/>
                <w:sz w:val="22"/>
                <w:szCs w:val="22"/>
              </w:rPr>
              <w:t xml:space="preserve">nstalacji </w:t>
            </w:r>
            <w:r>
              <w:rPr>
                <w:rFonts w:cs="Calibri"/>
                <w:color w:val="000000"/>
                <w:sz w:val="22"/>
                <w:szCs w:val="22"/>
              </w:rPr>
              <w:t xml:space="preserve">Demonstratora </w:t>
            </w:r>
            <w:r w:rsidRPr="342DC6D8">
              <w:rPr>
                <w:rFonts w:cs="Calibri"/>
                <w:color w:val="000000" w:themeColor="text1"/>
                <w:sz w:val="22"/>
                <w:szCs w:val="22"/>
              </w:rPr>
              <w:t xml:space="preserve">oraz elementów wchodzących w jej skład. W okresie serwisu gwarancyjnego, Użytkownik zobowiązany jest powiadomić Wykonawcę o stwierdzonych wadach przedmiotu odbioru lub jego usterkach w ciągu 10 dni od ich ujawnienia, natomiast Wykonawca zobowiązany jest do ich usunięcia w terminie 14 dni. W przypadku wad i awarii, które uniemożliwiają prawidłowe funkcjonowanie oczyszczalni ścieków, Wykonawca jest zobowiązany do ich niezwłocznego usunięcia. Jeżeli wady nie </w:t>
            </w:r>
            <w:r w:rsidRPr="342DC6D8">
              <w:rPr>
                <w:rFonts w:cs="Calibri"/>
                <w:color w:val="000000" w:themeColor="text1"/>
                <w:sz w:val="22"/>
                <w:szCs w:val="22"/>
              </w:rPr>
              <w:lastRenderedPageBreak/>
              <w:t xml:space="preserve">nadają się do usunięcia i uniemożliwiają użytkowanie instalacji umowy zgodnie z przeznaczeniem, Zamawiający może żądać wykonania go po raz drugi lub powierzyć wykonanie przedmiotu umowy innemu podmiotowi na koszt i ryzyko Wykonawcy. Serwis gwarancyjny powinien być uwzględniony w kosztach eksploatacji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i</w:t>
            </w:r>
            <w:r w:rsidRPr="342DC6D8">
              <w:rPr>
                <w:rFonts w:cs="Calibri"/>
                <w:color w:val="000000" w:themeColor="text1"/>
                <w:sz w:val="22"/>
                <w:szCs w:val="22"/>
              </w:rPr>
              <w:t xml:space="preserve">nstalacji </w:t>
            </w:r>
            <w:r>
              <w:rPr>
                <w:rFonts w:cs="Calibri"/>
                <w:color w:val="000000"/>
                <w:sz w:val="22"/>
                <w:szCs w:val="22"/>
              </w:rPr>
              <w:t xml:space="preserve">Demonstratora </w:t>
            </w:r>
            <w:r w:rsidRPr="342DC6D8">
              <w:rPr>
                <w:rFonts w:cs="Calibri"/>
                <w:color w:val="000000" w:themeColor="text1"/>
                <w:sz w:val="22"/>
                <w:szCs w:val="22"/>
              </w:rPr>
              <w:t xml:space="preserve">w okresie </w:t>
            </w:r>
            <w:ins w:id="5" w:author="Autor">
              <w:r w:rsidR="00E104E8" w:rsidRPr="00E104E8">
                <w:rPr>
                  <w:rFonts w:cs="Calibri"/>
                  <w:color w:val="000000" w:themeColor="text1"/>
                  <w:sz w:val="22"/>
                  <w:szCs w:val="22"/>
                </w:rPr>
                <w:t>2 lat (24 miesięcy).</w:t>
              </w:r>
            </w:ins>
            <w:del w:id="6" w:author="Autor">
              <w:r w:rsidRPr="342DC6D8" w:rsidDel="00E104E8">
                <w:rPr>
                  <w:rFonts w:cs="Calibri"/>
                  <w:color w:val="000000" w:themeColor="text1"/>
                  <w:sz w:val="22"/>
                  <w:szCs w:val="22"/>
                </w:rPr>
                <w:delText>3 lat (36 miesięcy).</w:delText>
              </w:r>
            </w:del>
          </w:p>
        </w:tc>
      </w:tr>
      <w:tr w:rsidR="00DE1EE3" w14:paraId="60610712" w14:textId="77777777" w:rsidTr="00B37D02">
        <w:tc>
          <w:tcPr>
            <w:tcW w:w="2914" w:type="dxa"/>
            <w:shd w:val="clear" w:color="auto" w:fill="F2F2F2" w:themeFill="background1" w:themeFillShade="F2"/>
            <w:vAlign w:val="center"/>
          </w:tcPr>
          <w:p w14:paraId="160269E5" w14:textId="02A4F0F9" w:rsidR="00DE1EE3" w:rsidRPr="347888A2" w:rsidRDefault="00DE1EE3" w:rsidP="00DE1EE3">
            <w:pPr>
              <w:spacing w:line="276" w:lineRule="auto"/>
              <w:rPr>
                <w:sz w:val="22"/>
                <w:szCs w:val="22"/>
              </w:rPr>
            </w:pPr>
            <w:r w:rsidRPr="00291023">
              <w:rPr>
                <w:rFonts w:cs="Calibri"/>
                <w:b/>
                <w:color w:val="000000"/>
                <w:sz w:val="22"/>
                <w:szCs w:val="22"/>
              </w:rPr>
              <w:lastRenderedPageBreak/>
              <w:t>Serwis techniczny</w:t>
            </w:r>
          </w:p>
        </w:tc>
        <w:tc>
          <w:tcPr>
            <w:tcW w:w="6153" w:type="dxa"/>
            <w:vAlign w:val="center"/>
          </w:tcPr>
          <w:p w14:paraId="135EECA2" w14:textId="7D1CD6E1" w:rsidR="00DE1EE3" w:rsidRPr="00291023" w:rsidRDefault="00DE1EE3" w:rsidP="00DE1EE3">
            <w:pPr>
              <w:rPr>
                <w:rFonts w:cs="Calibri"/>
                <w:color w:val="000000"/>
                <w:sz w:val="22"/>
                <w:szCs w:val="22"/>
              </w:rPr>
            </w:pPr>
            <w:r w:rsidRPr="00291023">
              <w:rPr>
                <w:rFonts w:cs="Calibri"/>
                <w:color w:val="000000"/>
                <w:sz w:val="22"/>
                <w:szCs w:val="22"/>
              </w:rPr>
              <w:t xml:space="preserve">Zamawiający wymaga zapewnienia serwisu technicznego zamontowanych urządzeń przez cały okres trwania </w:t>
            </w:r>
            <w:ins w:id="7" w:author="Autor">
              <w:r w:rsidR="00E104E8" w:rsidRPr="00E104E8">
                <w:rPr>
                  <w:rFonts w:cs="Calibri"/>
                  <w:color w:val="000000"/>
                  <w:sz w:val="22"/>
                  <w:szCs w:val="22"/>
                </w:rPr>
                <w:t xml:space="preserve">(2 lata) </w:t>
              </w:r>
            </w:ins>
            <w:del w:id="8" w:author="Autor">
              <w:r w:rsidRPr="00291023" w:rsidDel="00E104E8">
                <w:rPr>
                  <w:rFonts w:cs="Calibri"/>
                  <w:color w:val="000000"/>
                  <w:sz w:val="22"/>
                  <w:szCs w:val="22"/>
                </w:rPr>
                <w:delText xml:space="preserve">(3 lata) </w:delText>
              </w:r>
            </w:del>
            <w:r w:rsidRPr="00291023">
              <w:rPr>
                <w:rFonts w:cs="Calibri"/>
                <w:color w:val="000000"/>
                <w:sz w:val="22"/>
                <w:szCs w:val="22"/>
              </w:rPr>
              <w:t xml:space="preserve">serwisu gwarancyjnego oraz dokonania niezbędnych przeglądów okresowych w okresie eksploatacji instalacji </w:t>
            </w:r>
            <w:r>
              <w:rPr>
                <w:rFonts w:cs="Calibri"/>
                <w:color w:val="000000"/>
                <w:sz w:val="22"/>
                <w:szCs w:val="22"/>
              </w:rPr>
              <w:t>Demonstratora</w:t>
            </w:r>
            <w:r w:rsidRPr="00291023">
              <w:rPr>
                <w:rFonts w:cs="Calibri"/>
                <w:color w:val="000000"/>
                <w:sz w:val="22"/>
                <w:szCs w:val="22"/>
              </w:rPr>
              <w:t xml:space="preserve"> i elementów wchodzących w jej skład. Przeglądy okresowe muszą obejmować: </w:t>
            </w:r>
          </w:p>
          <w:p w14:paraId="3BA8D054" w14:textId="77777777" w:rsidR="00DE1EE3" w:rsidRPr="00291023" w:rsidRDefault="00DE1EE3" w:rsidP="00DE1EE3">
            <w:pPr>
              <w:rPr>
                <w:rFonts w:cs="Calibri"/>
                <w:color w:val="000000"/>
                <w:sz w:val="22"/>
                <w:szCs w:val="22"/>
              </w:rPr>
            </w:pPr>
            <w:r w:rsidRPr="00291023">
              <w:rPr>
                <w:rFonts w:cs="Calibri"/>
                <w:color w:val="000000"/>
                <w:sz w:val="22"/>
                <w:szCs w:val="22"/>
              </w:rPr>
              <w:t>•</w:t>
            </w:r>
            <w:r w:rsidRPr="00291023">
              <w:rPr>
                <w:rFonts w:cs="Calibri"/>
                <w:color w:val="000000"/>
                <w:sz w:val="22"/>
                <w:szCs w:val="22"/>
              </w:rPr>
              <w:tab/>
              <w:t>kontrolę stanu technicznego całej instalacji w tym kontrole drożności, szczelności i sprawności instalacji,</w:t>
            </w:r>
          </w:p>
          <w:p w14:paraId="564CF94F" w14:textId="77777777" w:rsidR="00DE1EE3" w:rsidRPr="00291023" w:rsidRDefault="00DE1EE3" w:rsidP="00DE1EE3">
            <w:pPr>
              <w:rPr>
                <w:rFonts w:cs="Calibri"/>
                <w:color w:val="000000"/>
                <w:sz w:val="22"/>
                <w:szCs w:val="22"/>
              </w:rPr>
            </w:pPr>
            <w:r w:rsidRPr="00291023">
              <w:rPr>
                <w:rFonts w:cs="Calibri"/>
                <w:color w:val="000000"/>
                <w:sz w:val="22"/>
                <w:szCs w:val="22"/>
              </w:rPr>
              <w:t>•</w:t>
            </w:r>
            <w:r w:rsidRPr="00291023">
              <w:rPr>
                <w:rFonts w:cs="Calibri"/>
                <w:color w:val="000000"/>
                <w:sz w:val="22"/>
                <w:szCs w:val="22"/>
              </w:rPr>
              <w:tab/>
              <w:t>kontrolę pracy kluczowych elementów instalacji i urządzeń pomocniczych.</w:t>
            </w:r>
          </w:p>
          <w:p w14:paraId="75A54550" w14:textId="47ACF0C8" w:rsidR="00DE1EE3" w:rsidRPr="347888A2" w:rsidRDefault="00DE1EE3" w:rsidP="00E104E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91023">
              <w:rPr>
                <w:rFonts w:cs="Calibri"/>
                <w:color w:val="000000"/>
                <w:sz w:val="22"/>
                <w:szCs w:val="22"/>
              </w:rPr>
              <w:t xml:space="preserve">Przeglądy okresowe powinny być wykonywane co </w:t>
            </w:r>
            <w:ins w:id="9" w:author="Autor">
              <w:r w:rsidR="00E104E8">
                <w:rPr>
                  <w:rFonts w:cs="Calibri"/>
                  <w:color w:val="000000"/>
                  <w:sz w:val="22"/>
                  <w:szCs w:val="22"/>
                </w:rPr>
                <w:t xml:space="preserve">12 </w:t>
              </w:r>
            </w:ins>
            <w:del w:id="10" w:author="Autor">
              <w:r w:rsidRPr="00291023" w:rsidDel="00E104E8">
                <w:rPr>
                  <w:rFonts w:cs="Calibri"/>
                  <w:color w:val="000000"/>
                  <w:sz w:val="22"/>
                  <w:szCs w:val="22"/>
                </w:rPr>
                <w:delText>6</w:delText>
              </w:r>
            </w:del>
            <w:r w:rsidRPr="00291023">
              <w:rPr>
                <w:rFonts w:cs="Calibri"/>
                <w:color w:val="000000"/>
                <w:sz w:val="22"/>
                <w:szCs w:val="22"/>
              </w:rPr>
              <w:t xml:space="preserve"> miesięcy.</w:t>
            </w:r>
          </w:p>
        </w:tc>
      </w:tr>
      <w:tr w:rsidR="00DE1EE3" w14:paraId="3B379B0F" w14:textId="77777777" w:rsidTr="00B37D02">
        <w:tc>
          <w:tcPr>
            <w:tcW w:w="2914" w:type="dxa"/>
            <w:shd w:val="clear" w:color="auto" w:fill="F2F2F2" w:themeFill="background1" w:themeFillShade="F2"/>
            <w:vAlign w:val="center"/>
          </w:tcPr>
          <w:p w14:paraId="5D7F84D8" w14:textId="7E972199" w:rsidR="00DE1EE3" w:rsidRPr="347888A2" w:rsidRDefault="00DE1EE3" w:rsidP="00DE1EE3">
            <w:pPr>
              <w:spacing w:line="276" w:lineRule="auto"/>
              <w:rPr>
                <w:sz w:val="22"/>
                <w:szCs w:val="22"/>
              </w:rPr>
            </w:pPr>
            <w:r w:rsidRPr="00291023">
              <w:rPr>
                <w:rFonts w:cs="Calibri"/>
                <w:b/>
                <w:color w:val="000000"/>
                <w:sz w:val="22"/>
                <w:szCs w:val="22"/>
              </w:rPr>
              <w:t>Nadzór technologiczny</w:t>
            </w:r>
          </w:p>
        </w:tc>
        <w:tc>
          <w:tcPr>
            <w:tcW w:w="6153" w:type="dxa"/>
            <w:vAlign w:val="center"/>
          </w:tcPr>
          <w:p w14:paraId="001831B5" w14:textId="2C1776EB" w:rsidR="00DE1EE3" w:rsidRPr="347888A2" w:rsidRDefault="00DE1EE3" w:rsidP="00E104E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91023">
              <w:rPr>
                <w:rFonts w:cs="Calibri"/>
                <w:color w:val="000000"/>
                <w:sz w:val="22"/>
                <w:szCs w:val="22"/>
              </w:rPr>
              <w:t>Zamawiający wymaga zapewnienia pełno</w:t>
            </w:r>
            <w:r>
              <w:rPr>
                <w:rFonts w:cs="Calibri"/>
                <w:color w:val="000000"/>
                <w:sz w:val="22"/>
                <w:szCs w:val="22"/>
              </w:rPr>
              <w:t xml:space="preserve"> - </w:t>
            </w:r>
            <w:r w:rsidRPr="00291023">
              <w:rPr>
                <w:rFonts w:cs="Calibri"/>
                <w:color w:val="000000"/>
                <w:sz w:val="22"/>
                <w:szCs w:val="22"/>
              </w:rPr>
              <w:t xml:space="preserve">branżowego nadzoru technologicznego w czasie budowy </w:t>
            </w:r>
            <w:r>
              <w:rPr>
                <w:rFonts w:cs="Calibri"/>
                <w:color w:val="000000"/>
                <w:sz w:val="22"/>
                <w:szCs w:val="22"/>
              </w:rPr>
              <w:t>i</w:t>
            </w:r>
            <w:r w:rsidRPr="00291023">
              <w:rPr>
                <w:rFonts w:cs="Calibri"/>
                <w:color w:val="000000"/>
                <w:sz w:val="22"/>
                <w:szCs w:val="22"/>
              </w:rPr>
              <w:t xml:space="preserve">nstalacji </w:t>
            </w:r>
            <w:r>
              <w:rPr>
                <w:rFonts w:cs="Calibri"/>
                <w:color w:val="000000"/>
                <w:sz w:val="22"/>
                <w:szCs w:val="22"/>
              </w:rPr>
              <w:t xml:space="preserve">Demonstratora </w:t>
            </w:r>
            <w:r w:rsidRPr="00291023">
              <w:rPr>
                <w:rFonts w:cs="Calibri"/>
                <w:color w:val="000000"/>
                <w:sz w:val="22"/>
                <w:szCs w:val="22"/>
              </w:rPr>
              <w:t xml:space="preserve">jak również w okresie rozruchu wraz z </w:t>
            </w:r>
            <w:del w:id="11" w:author="Autor">
              <w:r w:rsidRPr="00291023" w:rsidDel="00E104E8">
                <w:rPr>
                  <w:rFonts w:cs="Calibri"/>
                  <w:color w:val="000000"/>
                  <w:sz w:val="22"/>
                  <w:szCs w:val="22"/>
                </w:rPr>
                <w:delText xml:space="preserve">5 </w:delText>
              </w:r>
            </w:del>
            <w:ins w:id="12" w:author="Autor">
              <w:r w:rsidR="00E104E8">
                <w:rPr>
                  <w:rFonts w:cs="Calibri"/>
                  <w:color w:val="000000"/>
                  <w:sz w:val="22"/>
                  <w:szCs w:val="22"/>
                </w:rPr>
                <w:t>2</w:t>
              </w:r>
              <w:r w:rsidR="00E104E8" w:rsidRPr="00291023">
                <w:rPr>
                  <w:rFonts w:cs="Calibri"/>
                  <w:color w:val="000000"/>
                  <w:sz w:val="22"/>
                  <w:szCs w:val="22"/>
                </w:rPr>
                <w:t xml:space="preserve"> </w:t>
              </w:r>
            </w:ins>
            <w:r w:rsidRPr="00291023">
              <w:rPr>
                <w:rFonts w:cs="Calibri"/>
                <w:color w:val="000000"/>
                <w:sz w:val="22"/>
                <w:szCs w:val="22"/>
              </w:rPr>
              <w:t>letnim okresem po uruchomieniu obiektu. Nadzór technologiczny oczyszczalni ścieków w okresie eksploatacji obejmuje: udzielanie Użytkownikowi wsparcia merytorycznego w celu utrzymania prawidłowych parametrów procesowych i ciągłości pracy instalacji oraz wsparcia przy rozwiązywaniu zaistniałych problemów eksploatacyjnych,</w:t>
            </w:r>
            <w:r w:rsidRPr="00291023">
              <w:t xml:space="preserve"> </w:t>
            </w:r>
            <w:r w:rsidRPr="00291023">
              <w:rPr>
                <w:rFonts w:cs="Calibri"/>
                <w:color w:val="000000"/>
                <w:sz w:val="22"/>
                <w:szCs w:val="22"/>
              </w:rPr>
              <w:t>udzielanie wskazówek technologicznych pozwalających na optymalizację pracy oczyszczalni ścieków tak pod względem kosztów jak i ochrony środowiska.</w:t>
            </w:r>
          </w:p>
        </w:tc>
      </w:tr>
    </w:tbl>
    <w:p w14:paraId="6B086E5B" w14:textId="77777777" w:rsidR="006E3E7B" w:rsidRPr="00237C74" w:rsidRDefault="006E3E7B" w:rsidP="009878A5">
      <w:pPr>
        <w:pStyle w:val="Akapitzlist"/>
        <w:spacing w:before="240" w:after="240" w:line="276" w:lineRule="auto"/>
        <w:ind w:left="0"/>
        <w:jc w:val="both"/>
      </w:pPr>
    </w:p>
    <w:p w14:paraId="40596E67" w14:textId="77777777" w:rsidR="00A904DD" w:rsidRDefault="00A904DD" w:rsidP="00A904DD">
      <w:pPr>
        <w:pStyle w:val="Akapitzlist"/>
        <w:spacing w:before="240" w:after="240" w:line="276" w:lineRule="auto"/>
        <w:ind w:left="1134"/>
        <w:jc w:val="both"/>
        <w:rPr>
          <w:rFonts w:asciiTheme="majorHAnsi" w:hAnsiTheme="majorHAnsi" w:cstheme="majorHAnsi"/>
          <w:highlight w:val="yellow"/>
        </w:rPr>
      </w:pPr>
    </w:p>
    <w:p w14:paraId="2F435859" w14:textId="77777777" w:rsidR="00060EE1" w:rsidRPr="00623FC4" w:rsidRDefault="00060EE1" w:rsidP="00623FC4">
      <w:pPr>
        <w:pStyle w:val="Akapitzlist"/>
        <w:spacing w:before="240" w:after="240" w:line="276" w:lineRule="auto"/>
        <w:ind w:left="1134"/>
        <w:jc w:val="both"/>
        <w:rPr>
          <w:rFonts w:asciiTheme="majorHAnsi" w:hAnsiTheme="majorHAnsi" w:cstheme="majorHAnsi"/>
          <w:bCs/>
          <w:highlight w:val="green"/>
        </w:rPr>
      </w:pPr>
    </w:p>
    <w:p w14:paraId="2EDA461C" w14:textId="4E8B3C97" w:rsidR="00C96EE2" w:rsidRPr="00C96EE2" w:rsidRDefault="00C96EE2" w:rsidP="00C96EE2">
      <w:pPr>
        <w:spacing w:before="240" w:after="240" w:line="276" w:lineRule="auto"/>
        <w:jc w:val="both"/>
        <w:rPr>
          <w:rFonts w:asciiTheme="majorHAnsi" w:hAnsiTheme="majorHAnsi" w:cstheme="majorHAnsi"/>
        </w:rPr>
      </w:pPr>
    </w:p>
    <w:sectPr w:rsidR="00C96EE2" w:rsidRPr="00C96EE2" w:rsidSect="009E26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8BD4ED" w16cex:dateUtc="2020-12-22T01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9044DC8" w16cid:durableId="238BD4E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D868E" w14:textId="77777777" w:rsidR="001C42A8" w:rsidRDefault="001C42A8" w:rsidP="004F7003">
      <w:r>
        <w:separator/>
      </w:r>
    </w:p>
  </w:endnote>
  <w:endnote w:type="continuationSeparator" w:id="0">
    <w:p w14:paraId="5189EB57" w14:textId="77777777" w:rsidR="001C42A8" w:rsidRDefault="001C42A8" w:rsidP="004F7003">
      <w:r>
        <w:continuationSeparator/>
      </w:r>
    </w:p>
  </w:endnote>
  <w:endnote w:type="continuationNotice" w:id="1">
    <w:p w14:paraId="78F715F6" w14:textId="77777777" w:rsidR="001C42A8" w:rsidRDefault="001C42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12A3E" w14:textId="77777777" w:rsidR="009E26C0" w:rsidRDefault="009E26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9D82B" w14:textId="05D0AFAA" w:rsidR="00C0419F" w:rsidRPr="00722BE7" w:rsidRDefault="00C0419F" w:rsidP="00FC4D6D">
    <w:pPr>
      <w:pStyle w:val="Stopka"/>
      <w:jc w:val="center"/>
      <w:rPr>
        <w:rFonts w:asciiTheme="majorHAnsi" w:hAnsiTheme="majorHAnsi" w:cstheme="majorHAnsi"/>
        <w:b/>
        <w:bCs/>
        <w:sz w:val="20"/>
        <w:szCs w:val="20"/>
      </w:rPr>
    </w:pPr>
    <w:r w:rsidRPr="000A1C6B">
      <w:rPr>
        <w:rFonts w:asciiTheme="majorHAnsi" w:hAnsiTheme="majorHAnsi" w:cstheme="majorHAnsi"/>
        <w:sz w:val="20"/>
        <w:szCs w:val="20"/>
      </w:rPr>
      <w:t xml:space="preserve">Strona 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begin"/>
    </w:r>
    <w:r w:rsidRPr="00722BE7">
      <w:rPr>
        <w:rFonts w:asciiTheme="majorHAnsi" w:hAnsiTheme="majorHAnsi" w:cstheme="majorHAnsi"/>
        <w:b/>
        <w:bCs/>
        <w:sz w:val="20"/>
        <w:szCs w:val="20"/>
      </w:rPr>
      <w:instrText>PAGE</w:instrTex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separate"/>
    </w:r>
    <w:r w:rsidR="00777522">
      <w:rPr>
        <w:rFonts w:asciiTheme="majorHAnsi" w:hAnsiTheme="majorHAnsi" w:cstheme="majorHAnsi"/>
        <w:b/>
        <w:bCs/>
        <w:noProof/>
        <w:sz w:val="20"/>
        <w:szCs w:val="20"/>
      </w:rPr>
      <w:t>2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end"/>
    </w:r>
    <w:r w:rsidRPr="000A1C6B">
      <w:rPr>
        <w:rFonts w:asciiTheme="majorHAnsi" w:hAnsiTheme="majorHAnsi" w:cstheme="majorHAnsi"/>
        <w:sz w:val="20"/>
        <w:szCs w:val="20"/>
      </w:rPr>
      <w:t xml:space="preserve"> z 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begin"/>
    </w:r>
    <w:r w:rsidRPr="00722BE7">
      <w:rPr>
        <w:rFonts w:asciiTheme="majorHAnsi" w:hAnsiTheme="majorHAnsi" w:cstheme="majorHAnsi"/>
        <w:b/>
        <w:bCs/>
        <w:sz w:val="20"/>
        <w:szCs w:val="20"/>
      </w:rPr>
      <w:instrText>NUMPAGES</w:instrTex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separate"/>
    </w:r>
    <w:r w:rsidR="00777522">
      <w:rPr>
        <w:rFonts w:asciiTheme="majorHAnsi" w:hAnsiTheme="majorHAnsi" w:cstheme="majorHAnsi"/>
        <w:b/>
        <w:bCs/>
        <w:noProof/>
        <w:sz w:val="20"/>
        <w:szCs w:val="20"/>
      </w:rPr>
      <w:t>3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B934B" w14:textId="77777777" w:rsidR="009E26C0" w:rsidRDefault="009E26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56B820" w14:textId="77777777" w:rsidR="001C42A8" w:rsidRDefault="001C42A8" w:rsidP="004F7003">
      <w:r>
        <w:separator/>
      </w:r>
    </w:p>
  </w:footnote>
  <w:footnote w:type="continuationSeparator" w:id="0">
    <w:p w14:paraId="020A8C7E" w14:textId="77777777" w:rsidR="001C42A8" w:rsidRDefault="001C42A8" w:rsidP="004F7003">
      <w:r>
        <w:continuationSeparator/>
      </w:r>
    </w:p>
  </w:footnote>
  <w:footnote w:type="continuationNotice" w:id="1">
    <w:p w14:paraId="7C3AA277" w14:textId="77777777" w:rsidR="001C42A8" w:rsidRDefault="001C42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B3DE6" w14:textId="77777777" w:rsidR="009E26C0" w:rsidRDefault="009E26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AC082" w14:textId="77777777" w:rsidR="009E26C0" w:rsidRDefault="009E26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9E26C0" w:rsidRPr="000F3C0A" w14:paraId="4CA607FE" w14:textId="77777777" w:rsidTr="00577F72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9E26C0" w:rsidRPr="000770A6" w14:paraId="0EE8AF40" w14:textId="77777777" w:rsidTr="00577F72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386898" w14:textId="77777777" w:rsidR="009E26C0" w:rsidRDefault="009E26C0" w:rsidP="009E26C0">
                <w:pPr>
                  <w:spacing w:before="26"/>
                  <w:ind w:left="20" w:right="-134"/>
                  <w:rPr>
                    <w:sz w:val="22"/>
                    <w:szCs w:val="22"/>
                  </w:rPr>
                </w:pPr>
                <w:bookmarkStart w:id="13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116F80" w14:textId="77777777" w:rsidR="009E26C0" w:rsidRDefault="009E26C0" w:rsidP="009E26C0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EF6B00" w14:textId="77777777" w:rsidR="009E26C0" w:rsidRDefault="009E26C0" w:rsidP="009E26C0">
                <w:pPr>
                  <w:jc w:val="center"/>
                </w:pPr>
              </w:p>
            </w:tc>
          </w:tr>
        </w:tbl>
        <w:p w14:paraId="0F97F256" w14:textId="77777777" w:rsidR="009E26C0" w:rsidRDefault="009E26C0" w:rsidP="009E26C0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</w:rPr>
            <w:drawing>
              <wp:inline distT="0" distB="0" distL="0" distR="0" wp14:anchorId="188D8407" wp14:editId="080EB17A">
                <wp:extent cx="5490208" cy="327456"/>
                <wp:effectExtent l="0" t="0" r="0" b="0"/>
                <wp:docPr id="3" name="Obraz 3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533876AD" w14:textId="77777777" w:rsidR="009E26C0" w:rsidRDefault="009E26C0" w:rsidP="009E26C0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382DB5D9" w14:textId="77777777" w:rsidR="009E26C0" w:rsidRPr="00B76E98" w:rsidRDefault="009E26C0" w:rsidP="009E26C0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  <w:r w:rsidRPr="00B76E98">
            <w:rPr>
              <w:i/>
              <w:sz w:val="15"/>
              <w:szCs w:val="15"/>
            </w:rPr>
            <w:t>Zamówienie jest współfinansowane ze środków Europejskiego Funduszu Rozwoju Regionalnego</w:t>
          </w:r>
          <w:r>
            <w:rPr>
              <w:i/>
              <w:sz w:val="15"/>
              <w:szCs w:val="15"/>
            </w:rPr>
            <w:t xml:space="preserve"> w </w:t>
          </w:r>
          <w:r w:rsidRPr="00B76E98">
            <w:rPr>
              <w:i/>
              <w:sz w:val="15"/>
              <w:szCs w:val="15"/>
            </w:rPr>
            <w:t>ramach poddziałania 4.1.3 Innowacyjne metody zarządzania badaniami Programu Operacyjnego Inteligentny Rozwój 2014-2020,</w:t>
          </w:r>
          <w:r>
            <w:rPr>
              <w:i/>
              <w:sz w:val="15"/>
              <w:szCs w:val="15"/>
            </w:rPr>
            <w:t xml:space="preserve"> w </w:t>
          </w:r>
          <w:r w:rsidRPr="00B76E98">
            <w:rPr>
              <w:i/>
              <w:sz w:val="15"/>
              <w:szCs w:val="15"/>
            </w:rPr>
            <w:t>ramach projektu pn. Podniesienie poziomu innowacyjności gospodarki poprzez wdrożenie nowego modelu finansowania przełomowych projektów badawczych (nr POIR.04.01.03-00-0001/16).</w:t>
          </w:r>
          <w:r w:rsidRPr="00B76E98" w:rsidDel="00370A79">
            <w:rPr>
              <w:i/>
              <w:sz w:val="15"/>
              <w:szCs w:val="15"/>
            </w:rPr>
            <w:t xml:space="preserve"> </w:t>
          </w:r>
          <w:bookmarkEnd w:id="13"/>
        </w:p>
      </w:tc>
    </w:tr>
  </w:tbl>
  <w:p w14:paraId="049346B9" w14:textId="77777777" w:rsidR="009E26C0" w:rsidRDefault="009E26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7E21"/>
    <w:multiLevelType w:val="hybridMultilevel"/>
    <w:tmpl w:val="F5BE3020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0945552F"/>
    <w:multiLevelType w:val="hybridMultilevel"/>
    <w:tmpl w:val="4FF28528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" w15:restartNumberingAfterBreak="0">
    <w:nsid w:val="15F917FD"/>
    <w:multiLevelType w:val="hybridMultilevel"/>
    <w:tmpl w:val="43C0A5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12A74"/>
    <w:multiLevelType w:val="hybridMultilevel"/>
    <w:tmpl w:val="EF7CEC3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" w15:restartNumberingAfterBreak="0">
    <w:nsid w:val="1F734749"/>
    <w:multiLevelType w:val="multilevel"/>
    <w:tmpl w:val="E18E9C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5" w15:restartNumberingAfterBreak="0">
    <w:nsid w:val="200774FE"/>
    <w:multiLevelType w:val="multilevel"/>
    <w:tmpl w:val="27986C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20A800D4"/>
    <w:multiLevelType w:val="hybridMultilevel"/>
    <w:tmpl w:val="F62A465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2AB33D9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F0C1C24"/>
    <w:multiLevelType w:val="hybridMultilevel"/>
    <w:tmpl w:val="84C85D92"/>
    <w:lvl w:ilvl="0" w:tplc="9CA84E8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C252E"/>
    <w:multiLevelType w:val="hybridMultilevel"/>
    <w:tmpl w:val="31420F0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3C0BC7"/>
    <w:multiLevelType w:val="multilevel"/>
    <w:tmpl w:val="0AD268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Theme="majorHAnsi" w:hAnsiTheme="majorHAnsi" w:cstheme="majorHAnsi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  <w:sz w:val="24"/>
      </w:rPr>
    </w:lvl>
  </w:abstractNum>
  <w:abstractNum w:abstractNumId="11" w15:restartNumberingAfterBreak="0">
    <w:nsid w:val="37FB4E33"/>
    <w:multiLevelType w:val="multilevel"/>
    <w:tmpl w:val="0AD268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Theme="majorHAnsi" w:hAnsiTheme="majorHAnsi" w:cstheme="majorHAnsi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  <w:sz w:val="24"/>
      </w:rPr>
    </w:lvl>
  </w:abstractNum>
  <w:abstractNum w:abstractNumId="12" w15:restartNumberingAfterBreak="0">
    <w:nsid w:val="3D9B2D00"/>
    <w:multiLevelType w:val="multilevel"/>
    <w:tmpl w:val="2FAE822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0DD3191"/>
    <w:multiLevelType w:val="hybridMultilevel"/>
    <w:tmpl w:val="9728751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69E5762"/>
    <w:multiLevelType w:val="hybridMultilevel"/>
    <w:tmpl w:val="0D8E40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6D2A31"/>
    <w:multiLevelType w:val="hybridMultilevel"/>
    <w:tmpl w:val="C9C043F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3661BE"/>
    <w:multiLevelType w:val="hybridMultilevel"/>
    <w:tmpl w:val="227C6A02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7" w15:restartNumberingAfterBreak="0">
    <w:nsid w:val="4D977104"/>
    <w:multiLevelType w:val="hybridMultilevel"/>
    <w:tmpl w:val="AAF4D92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E277A9A"/>
    <w:multiLevelType w:val="multilevel"/>
    <w:tmpl w:val="D7A68E4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9" w15:restartNumberingAfterBreak="0">
    <w:nsid w:val="54191D56"/>
    <w:multiLevelType w:val="hybridMultilevel"/>
    <w:tmpl w:val="579C7D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E5551B"/>
    <w:multiLevelType w:val="multilevel"/>
    <w:tmpl w:val="E9D671E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1" w15:restartNumberingAfterBreak="0">
    <w:nsid w:val="5E331A1E"/>
    <w:multiLevelType w:val="hybridMultilevel"/>
    <w:tmpl w:val="650E38F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5F3A7310"/>
    <w:multiLevelType w:val="multilevel"/>
    <w:tmpl w:val="3B080C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Theme="majorHAnsi" w:hAnsiTheme="majorHAnsi" w:cstheme="majorHAnsi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  <w:sz w:val="24"/>
      </w:rPr>
    </w:lvl>
  </w:abstractNum>
  <w:abstractNum w:abstractNumId="23" w15:restartNumberingAfterBreak="0">
    <w:nsid w:val="6107113B"/>
    <w:multiLevelType w:val="multilevel"/>
    <w:tmpl w:val="B178E9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  <w:sz w:val="24"/>
      </w:rPr>
    </w:lvl>
  </w:abstractNum>
  <w:abstractNum w:abstractNumId="24" w15:restartNumberingAfterBreak="0">
    <w:nsid w:val="63D40605"/>
    <w:multiLevelType w:val="multilevel"/>
    <w:tmpl w:val="064853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Theme="majorHAnsi" w:hAnsiTheme="majorHAnsi" w:cstheme="majorHAnsi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  <w:sz w:val="24"/>
      </w:rPr>
    </w:lvl>
  </w:abstractNum>
  <w:abstractNum w:abstractNumId="25" w15:restartNumberingAfterBreak="0">
    <w:nsid w:val="65344827"/>
    <w:multiLevelType w:val="hybridMultilevel"/>
    <w:tmpl w:val="64AEE8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3F2CDD"/>
    <w:multiLevelType w:val="hybridMultilevel"/>
    <w:tmpl w:val="AC2C9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2CA3A0">
      <w:numFmt w:val="bullet"/>
      <w:lvlText w:val="•"/>
      <w:lvlJc w:val="left"/>
      <w:pPr>
        <w:ind w:left="2470" w:hanging="670"/>
      </w:pPr>
      <w:rPr>
        <w:rFonts w:ascii="Calibri Light" w:eastAsiaTheme="minorHAnsi" w:hAnsi="Calibri Light" w:cs="Calibri Light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E2286B"/>
    <w:multiLevelType w:val="hybridMultilevel"/>
    <w:tmpl w:val="B878523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 w15:restartNumberingAfterBreak="0">
    <w:nsid w:val="6AC604A1"/>
    <w:multiLevelType w:val="hybridMultilevel"/>
    <w:tmpl w:val="DAAA6718"/>
    <w:lvl w:ilvl="0" w:tplc="C32C0DB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4C235C"/>
    <w:multiLevelType w:val="multilevel"/>
    <w:tmpl w:val="422E40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0" w15:restartNumberingAfterBreak="0">
    <w:nsid w:val="6BDE6670"/>
    <w:multiLevelType w:val="hybridMultilevel"/>
    <w:tmpl w:val="3C8051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A258F2"/>
    <w:multiLevelType w:val="hybridMultilevel"/>
    <w:tmpl w:val="09EAB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F13D4E"/>
    <w:multiLevelType w:val="multilevel"/>
    <w:tmpl w:val="831E85AA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711D4570"/>
    <w:multiLevelType w:val="hybridMultilevel"/>
    <w:tmpl w:val="20B2943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40046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93D6B97"/>
    <w:multiLevelType w:val="multilevel"/>
    <w:tmpl w:val="5B02C2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99B7F0A"/>
    <w:multiLevelType w:val="hybridMultilevel"/>
    <w:tmpl w:val="F3A0C4AE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7" w15:restartNumberingAfterBreak="0">
    <w:nsid w:val="7DC00AE5"/>
    <w:multiLevelType w:val="hybridMultilevel"/>
    <w:tmpl w:val="62F6D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9E34B6"/>
    <w:multiLevelType w:val="hybridMultilevel"/>
    <w:tmpl w:val="42E4888E"/>
    <w:lvl w:ilvl="0" w:tplc="51CEBF9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4"/>
  </w:num>
  <w:num w:numId="3">
    <w:abstractNumId w:val="31"/>
  </w:num>
  <w:num w:numId="4">
    <w:abstractNumId w:val="23"/>
  </w:num>
  <w:num w:numId="5">
    <w:abstractNumId w:val="22"/>
  </w:num>
  <w:num w:numId="6">
    <w:abstractNumId w:val="10"/>
  </w:num>
  <w:num w:numId="7">
    <w:abstractNumId w:val="11"/>
  </w:num>
  <w:num w:numId="8">
    <w:abstractNumId w:val="7"/>
  </w:num>
  <w:num w:numId="9">
    <w:abstractNumId w:val="29"/>
  </w:num>
  <w:num w:numId="10">
    <w:abstractNumId w:val="20"/>
  </w:num>
  <w:num w:numId="11">
    <w:abstractNumId w:val="35"/>
  </w:num>
  <w:num w:numId="12">
    <w:abstractNumId w:val="18"/>
  </w:num>
  <w:num w:numId="13">
    <w:abstractNumId w:val="34"/>
  </w:num>
  <w:num w:numId="14">
    <w:abstractNumId w:val="5"/>
  </w:num>
  <w:num w:numId="15">
    <w:abstractNumId w:val="6"/>
  </w:num>
  <w:num w:numId="16">
    <w:abstractNumId w:val="12"/>
  </w:num>
  <w:num w:numId="17">
    <w:abstractNumId w:val="2"/>
  </w:num>
  <w:num w:numId="18">
    <w:abstractNumId w:val="37"/>
  </w:num>
  <w:num w:numId="19">
    <w:abstractNumId w:val="33"/>
  </w:num>
  <w:num w:numId="20">
    <w:abstractNumId w:val="9"/>
  </w:num>
  <w:num w:numId="21">
    <w:abstractNumId w:val="19"/>
  </w:num>
  <w:num w:numId="22">
    <w:abstractNumId w:val="14"/>
  </w:num>
  <w:num w:numId="23">
    <w:abstractNumId w:val="8"/>
  </w:num>
  <w:num w:numId="24">
    <w:abstractNumId w:val="28"/>
  </w:num>
  <w:num w:numId="25">
    <w:abstractNumId w:val="38"/>
  </w:num>
  <w:num w:numId="26">
    <w:abstractNumId w:val="15"/>
  </w:num>
  <w:num w:numId="27">
    <w:abstractNumId w:val="17"/>
  </w:num>
  <w:num w:numId="28">
    <w:abstractNumId w:val="13"/>
  </w:num>
  <w:num w:numId="29">
    <w:abstractNumId w:val="21"/>
  </w:num>
  <w:num w:numId="30">
    <w:abstractNumId w:val="0"/>
  </w:num>
  <w:num w:numId="31">
    <w:abstractNumId w:val="3"/>
  </w:num>
  <w:num w:numId="32">
    <w:abstractNumId w:val="36"/>
  </w:num>
  <w:num w:numId="33">
    <w:abstractNumId w:val="30"/>
  </w:num>
  <w:num w:numId="34">
    <w:abstractNumId w:val="4"/>
  </w:num>
  <w:num w:numId="35">
    <w:abstractNumId w:val="26"/>
  </w:num>
  <w:num w:numId="36">
    <w:abstractNumId w:val="1"/>
  </w:num>
  <w:num w:numId="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</w:num>
  <w:num w:numId="39">
    <w:abstractNumId w:val="16"/>
  </w:num>
  <w:num w:numId="40">
    <w:abstractNumId w:val="27"/>
  </w:num>
  <w:num w:numId="41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C04"/>
    <w:rsid w:val="00002A13"/>
    <w:rsid w:val="00002C2D"/>
    <w:rsid w:val="000034C0"/>
    <w:rsid w:val="00011182"/>
    <w:rsid w:val="0001394D"/>
    <w:rsid w:val="00017215"/>
    <w:rsid w:val="0001782E"/>
    <w:rsid w:val="000213C3"/>
    <w:rsid w:val="000227DB"/>
    <w:rsid w:val="0002307F"/>
    <w:rsid w:val="000239B3"/>
    <w:rsid w:val="00027E39"/>
    <w:rsid w:val="000349F4"/>
    <w:rsid w:val="00034BAC"/>
    <w:rsid w:val="00036BE2"/>
    <w:rsid w:val="00040823"/>
    <w:rsid w:val="0004752C"/>
    <w:rsid w:val="00050891"/>
    <w:rsid w:val="00053126"/>
    <w:rsid w:val="0005421C"/>
    <w:rsid w:val="00056F02"/>
    <w:rsid w:val="0005792C"/>
    <w:rsid w:val="00060EE1"/>
    <w:rsid w:val="00061EA6"/>
    <w:rsid w:val="00063AC0"/>
    <w:rsid w:val="00063CE9"/>
    <w:rsid w:val="0006485E"/>
    <w:rsid w:val="000652D3"/>
    <w:rsid w:val="000658F2"/>
    <w:rsid w:val="00066220"/>
    <w:rsid w:val="00071B36"/>
    <w:rsid w:val="0007663E"/>
    <w:rsid w:val="000770A6"/>
    <w:rsid w:val="00077E45"/>
    <w:rsid w:val="0008101A"/>
    <w:rsid w:val="0008369B"/>
    <w:rsid w:val="00085BB2"/>
    <w:rsid w:val="00085BB6"/>
    <w:rsid w:val="00086730"/>
    <w:rsid w:val="00092916"/>
    <w:rsid w:val="000A0BCE"/>
    <w:rsid w:val="000A1C6B"/>
    <w:rsid w:val="000A31C8"/>
    <w:rsid w:val="000A4BDB"/>
    <w:rsid w:val="000A65D0"/>
    <w:rsid w:val="000B289D"/>
    <w:rsid w:val="000B43A2"/>
    <w:rsid w:val="000B64EC"/>
    <w:rsid w:val="000B7926"/>
    <w:rsid w:val="000C3402"/>
    <w:rsid w:val="000C4839"/>
    <w:rsid w:val="000C5B1F"/>
    <w:rsid w:val="000C7547"/>
    <w:rsid w:val="000D5C8D"/>
    <w:rsid w:val="000E63C1"/>
    <w:rsid w:val="000F0664"/>
    <w:rsid w:val="000F3C0A"/>
    <w:rsid w:val="000F4404"/>
    <w:rsid w:val="000F6CDF"/>
    <w:rsid w:val="000F73AB"/>
    <w:rsid w:val="0010199B"/>
    <w:rsid w:val="00102373"/>
    <w:rsid w:val="00105491"/>
    <w:rsid w:val="001064EF"/>
    <w:rsid w:val="00106CE8"/>
    <w:rsid w:val="0010799A"/>
    <w:rsid w:val="00107FAF"/>
    <w:rsid w:val="001101AE"/>
    <w:rsid w:val="0011186B"/>
    <w:rsid w:val="00111981"/>
    <w:rsid w:val="00111A6F"/>
    <w:rsid w:val="00111B7D"/>
    <w:rsid w:val="00114116"/>
    <w:rsid w:val="00114E8A"/>
    <w:rsid w:val="00117A57"/>
    <w:rsid w:val="00121426"/>
    <w:rsid w:val="001254CA"/>
    <w:rsid w:val="001279BC"/>
    <w:rsid w:val="00127BE1"/>
    <w:rsid w:val="0013729D"/>
    <w:rsid w:val="00143012"/>
    <w:rsid w:val="00143EB9"/>
    <w:rsid w:val="00144F19"/>
    <w:rsid w:val="00146BB7"/>
    <w:rsid w:val="001503E1"/>
    <w:rsid w:val="00150D7C"/>
    <w:rsid w:val="001510B1"/>
    <w:rsid w:val="00154548"/>
    <w:rsid w:val="00155A73"/>
    <w:rsid w:val="00156D37"/>
    <w:rsid w:val="001603AA"/>
    <w:rsid w:val="0016205C"/>
    <w:rsid w:val="00163DAA"/>
    <w:rsid w:val="0016446F"/>
    <w:rsid w:val="00166EEA"/>
    <w:rsid w:val="00167078"/>
    <w:rsid w:val="001725B1"/>
    <w:rsid w:val="00173A05"/>
    <w:rsid w:val="001743E5"/>
    <w:rsid w:val="001746FE"/>
    <w:rsid w:val="00174FB0"/>
    <w:rsid w:val="0017515F"/>
    <w:rsid w:val="001753FC"/>
    <w:rsid w:val="00176B5A"/>
    <w:rsid w:val="001772A5"/>
    <w:rsid w:val="00184DAB"/>
    <w:rsid w:val="00186AA2"/>
    <w:rsid w:val="0019121D"/>
    <w:rsid w:val="00194B9C"/>
    <w:rsid w:val="0019759D"/>
    <w:rsid w:val="001A096C"/>
    <w:rsid w:val="001A0DE1"/>
    <w:rsid w:val="001A6B1F"/>
    <w:rsid w:val="001A6B36"/>
    <w:rsid w:val="001B005D"/>
    <w:rsid w:val="001B4EA1"/>
    <w:rsid w:val="001B63BB"/>
    <w:rsid w:val="001B6B9B"/>
    <w:rsid w:val="001C0F20"/>
    <w:rsid w:val="001C16E4"/>
    <w:rsid w:val="001C226C"/>
    <w:rsid w:val="001C30FB"/>
    <w:rsid w:val="001C42A8"/>
    <w:rsid w:val="001C474F"/>
    <w:rsid w:val="001C5796"/>
    <w:rsid w:val="001D32FB"/>
    <w:rsid w:val="001D7DAC"/>
    <w:rsid w:val="001E041D"/>
    <w:rsid w:val="001E307C"/>
    <w:rsid w:val="001E4DB3"/>
    <w:rsid w:val="001F0E66"/>
    <w:rsid w:val="001F0F8D"/>
    <w:rsid w:val="001F27D3"/>
    <w:rsid w:val="001F340F"/>
    <w:rsid w:val="001F4152"/>
    <w:rsid w:val="001F47C7"/>
    <w:rsid w:val="001F5191"/>
    <w:rsid w:val="001F54BA"/>
    <w:rsid w:val="001F6237"/>
    <w:rsid w:val="001F6D2C"/>
    <w:rsid w:val="001F6FE2"/>
    <w:rsid w:val="0020105B"/>
    <w:rsid w:val="0020273B"/>
    <w:rsid w:val="00203221"/>
    <w:rsid w:val="00205820"/>
    <w:rsid w:val="002120D7"/>
    <w:rsid w:val="002138C4"/>
    <w:rsid w:val="00213E6F"/>
    <w:rsid w:val="002201F9"/>
    <w:rsid w:val="002207A9"/>
    <w:rsid w:val="00221380"/>
    <w:rsid w:val="00223D39"/>
    <w:rsid w:val="00224E30"/>
    <w:rsid w:val="002301F9"/>
    <w:rsid w:val="00230DBC"/>
    <w:rsid w:val="00233814"/>
    <w:rsid w:val="00233A8B"/>
    <w:rsid w:val="002351DB"/>
    <w:rsid w:val="002363AF"/>
    <w:rsid w:val="00237C3C"/>
    <w:rsid w:val="00237C74"/>
    <w:rsid w:val="002410D9"/>
    <w:rsid w:val="002415D3"/>
    <w:rsid w:val="00241985"/>
    <w:rsid w:val="00247102"/>
    <w:rsid w:val="002474BD"/>
    <w:rsid w:val="00251922"/>
    <w:rsid w:val="00251F86"/>
    <w:rsid w:val="00253089"/>
    <w:rsid w:val="002534AE"/>
    <w:rsid w:val="00256D71"/>
    <w:rsid w:val="00256DA6"/>
    <w:rsid w:val="002611F8"/>
    <w:rsid w:val="00262EBE"/>
    <w:rsid w:val="002634F6"/>
    <w:rsid w:val="00263D72"/>
    <w:rsid w:val="00265992"/>
    <w:rsid w:val="002659D0"/>
    <w:rsid w:val="00266237"/>
    <w:rsid w:val="002662F8"/>
    <w:rsid w:val="00276448"/>
    <w:rsid w:val="002838B7"/>
    <w:rsid w:val="00284845"/>
    <w:rsid w:val="002865BA"/>
    <w:rsid w:val="00290836"/>
    <w:rsid w:val="002910D9"/>
    <w:rsid w:val="002924EE"/>
    <w:rsid w:val="00293FEC"/>
    <w:rsid w:val="00296B50"/>
    <w:rsid w:val="0029745A"/>
    <w:rsid w:val="00297721"/>
    <w:rsid w:val="002977DF"/>
    <w:rsid w:val="002A029B"/>
    <w:rsid w:val="002A41FD"/>
    <w:rsid w:val="002A4A2B"/>
    <w:rsid w:val="002A69FD"/>
    <w:rsid w:val="002A6D65"/>
    <w:rsid w:val="002A78F1"/>
    <w:rsid w:val="002B3A04"/>
    <w:rsid w:val="002B4AAF"/>
    <w:rsid w:val="002C0720"/>
    <w:rsid w:val="002C2645"/>
    <w:rsid w:val="002C2ABE"/>
    <w:rsid w:val="002C70A5"/>
    <w:rsid w:val="002C7AF0"/>
    <w:rsid w:val="002D146C"/>
    <w:rsid w:val="002D17A5"/>
    <w:rsid w:val="002D2A68"/>
    <w:rsid w:val="002D3206"/>
    <w:rsid w:val="002D36E3"/>
    <w:rsid w:val="002D5445"/>
    <w:rsid w:val="002D725E"/>
    <w:rsid w:val="002E0202"/>
    <w:rsid w:val="002E182E"/>
    <w:rsid w:val="002E1851"/>
    <w:rsid w:val="002E3D74"/>
    <w:rsid w:val="002E4682"/>
    <w:rsid w:val="002E4BD1"/>
    <w:rsid w:val="002E5BC7"/>
    <w:rsid w:val="002E730D"/>
    <w:rsid w:val="002F150E"/>
    <w:rsid w:val="002F1956"/>
    <w:rsid w:val="002F3D2F"/>
    <w:rsid w:val="002F4C4B"/>
    <w:rsid w:val="002F5D90"/>
    <w:rsid w:val="002F64F9"/>
    <w:rsid w:val="002F6E5E"/>
    <w:rsid w:val="00301AEB"/>
    <w:rsid w:val="00302627"/>
    <w:rsid w:val="00303708"/>
    <w:rsid w:val="00304B48"/>
    <w:rsid w:val="003054BD"/>
    <w:rsid w:val="0031193A"/>
    <w:rsid w:val="00320BE9"/>
    <w:rsid w:val="003217CF"/>
    <w:rsid w:val="003238B5"/>
    <w:rsid w:val="00323CB8"/>
    <w:rsid w:val="00323EEB"/>
    <w:rsid w:val="00324AB0"/>
    <w:rsid w:val="00326474"/>
    <w:rsid w:val="00335608"/>
    <w:rsid w:val="00340CE3"/>
    <w:rsid w:val="003417AB"/>
    <w:rsid w:val="003440C8"/>
    <w:rsid w:val="0034425A"/>
    <w:rsid w:val="0035000B"/>
    <w:rsid w:val="00350C1D"/>
    <w:rsid w:val="00351730"/>
    <w:rsid w:val="003569D3"/>
    <w:rsid w:val="003618B2"/>
    <w:rsid w:val="00362D3D"/>
    <w:rsid w:val="00363F7C"/>
    <w:rsid w:val="00365635"/>
    <w:rsid w:val="0037090B"/>
    <w:rsid w:val="00373A40"/>
    <w:rsid w:val="003741A0"/>
    <w:rsid w:val="003754AB"/>
    <w:rsid w:val="00376756"/>
    <w:rsid w:val="0038111B"/>
    <w:rsid w:val="00384D23"/>
    <w:rsid w:val="00385824"/>
    <w:rsid w:val="00391826"/>
    <w:rsid w:val="00391984"/>
    <w:rsid w:val="00391A51"/>
    <w:rsid w:val="00392683"/>
    <w:rsid w:val="00392732"/>
    <w:rsid w:val="00393449"/>
    <w:rsid w:val="00393911"/>
    <w:rsid w:val="00395322"/>
    <w:rsid w:val="00395D7E"/>
    <w:rsid w:val="00396258"/>
    <w:rsid w:val="003974D6"/>
    <w:rsid w:val="003A0041"/>
    <w:rsid w:val="003A0CDC"/>
    <w:rsid w:val="003A25E5"/>
    <w:rsid w:val="003A284D"/>
    <w:rsid w:val="003A2E56"/>
    <w:rsid w:val="003A3576"/>
    <w:rsid w:val="003A643A"/>
    <w:rsid w:val="003A6CCC"/>
    <w:rsid w:val="003A6DC2"/>
    <w:rsid w:val="003B01C7"/>
    <w:rsid w:val="003B21D6"/>
    <w:rsid w:val="003B28CA"/>
    <w:rsid w:val="003B3A22"/>
    <w:rsid w:val="003C1965"/>
    <w:rsid w:val="003C484C"/>
    <w:rsid w:val="003C5964"/>
    <w:rsid w:val="003C6AC0"/>
    <w:rsid w:val="003D3E3E"/>
    <w:rsid w:val="003D439A"/>
    <w:rsid w:val="003D5A96"/>
    <w:rsid w:val="003D5B9D"/>
    <w:rsid w:val="003E2781"/>
    <w:rsid w:val="003E3A3F"/>
    <w:rsid w:val="003E439E"/>
    <w:rsid w:val="003E4F01"/>
    <w:rsid w:val="003E539B"/>
    <w:rsid w:val="003F0A62"/>
    <w:rsid w:val="003F178A"/>
    <w:rsid w:val="003F19E9"/>
    <w:rsid w:val="003F2BDD"/>
    <w:rsid w:val="004000A8"/>
    <w:rsid w:val="0040017C"/>
    <w:rsid w:val="004007EF"/>
    <w:rsid w:val="004009CC"/>
    <w:rsid w:val="00400E93"/>
    <w:rsid w:val="004012D3"/>
    <w:rsid w:val="004023D6"/>
    <w:rsid w:val="00403446"/>
    <w:rsid w:val="004079BB"/>
    <w:rsid w:val="00412239"/>
    <w:rsid w:val="00412EA8"/>
    <w:rsid w:val="004130E9"/>
    <w:rsid w:val="0041342D"/>
    <w:rsid w:val="0042164B"/>
    <w:rsid w:val="00427F65"/>
    <w:rsid w:val="0043267E"/>
    <w:rsid w:val="00433ED6"/>
    <w:rsid w:val="00434DA4"/>
    <w:rsid w:val="004366E0"/>
    <w:rsid w:val="00437BDB"/>
    <w:rsid w:val="00443DAF"/>
    <w:rsid w:val="00444681"/>
    <w:rsid w:val="00444EFA"/>
    <w:rsid w:val="004467E0"/>
    <w:rsid w:val="00447CFE"/>
    <w:rsid w:val="00451321"/>
    <w:rsid w:val="00453F7B"/>
    <w:rsid w:val="004540EB"/>
    <w:rsid w:val="00456971"/>
    <w:rsid w:val="004570EC"/>
    <w:rsid w:val="004621B5"/>
    <w:rsid w:val="00462BC4"/>
    <w:rsid w:val="00462E90"/>
    <w:rsid w:val="00467088"/>
    <w:rsid w:val="004677F1"/>
    <w:rsid w:val="00470EF8"/>
    <w:rsid w:val="0047287C"/>
    <w:rsid w:val="00472EA3"/>
    <w:rsid w:val="00480250"/>
    <w:rsid w:val="00480BAB"/>
    <w:rsid w:val="00481832"/>
    <w:rsid w:val="00481D20"/>
    <w:rsid w:val="00481F55"/>
    <w:rsid w:val="00484878"/>
    <w:rsid w:val="004931E1"/>
    <w:rsid w:val="004960C1"/>
    <w:rsid w:val="004968C8"/>
    <w:rsid w:val="00496A22"/>
    <w:rsid w:val="004A0E45"/>
    <w:rsid w:val="004A17E3"/>
    <w:rsid w:val="004A188F"/>
    <w:rsid w:val="004A2378"/>
    <w:rsid w:val="004A3AD6"/>
    <w:rsid w:val="004A581A"/>
    <w:rsid w:val="004B24C6"/>
    <w:rsid w:val="004B46D8"/>
    <w:rsid w:val="004B5A40"/>
    <w:rsid w:val="004B66F6"/>
    <w:rsid w:val="004B691C"/>
    <w:rsid w:val="004C07E7"/>
    <w:rsid w:val="004C386D"/>
    <w:rsid w:val="004C413D"/>
    <w:rsid w:val="004C423E"/>
    <w:rsid w:val="004C446C"/>
    <w:rsid w:val="004C6769"/>
    <w:rsid w:val="004D0C8D"/>
    <w:rsid w:val="004D30CF"/>
    <w:rsid w:val="004D3E16"/>
    <w:rsid w:val="004D43DE"/>
    <w:rsid w:val="004D62D6"/>
    <w:rsid w:val="004D7CCF"/>
    <w:rsid w:val="004E1A9A"/>
    <w:rsid w:val="004E3FD1"/>
    <w:rsid w:val="004E7B0F"/>
    <w:rsid w:val="004F01AD"/>
    <w:rsid w:val="004F01C8"/>
    <w:rsid w:val="004F11C9"/>
    <w:rsid w:val="004F4246"/>
    <w:rsid w:val="004F539A"/>
    <w:rsid w:val="004F7003"/>
    <w:rsid w:val="00500355"/>
    <w:rsid w:val="005013DA"/>
    <w:rsid w:val="0050255C"/>
    <w:rsid w:val="00502785"/>
    <w:rsid w:val="00503CA3"/>
    <w:rsid w:val="00504F1B"/>
    <w:rsid w:val="0050511F"/>
    <w:rsid w:val="00505358"/>
    <w:rsid w:val="00507637"/>
    <w:rsid w:val="00511A83"/>
    <w:rsid w:val="00512BCE"/>
    <w:rsid w:val="0051627A"/>
    <w:rsid w:val="0051654D"/>
    <w:rsid w:val="005212CD"/>
    <w:rsid w:val="00522AA1"/>
    <w:rsid w:val="00523299"/>
    <w:rsid w:val="005309AD"/>
    <w:rsid w:val="00531915"/>
    <w:rsid w:val="00532C22"/>
    <w:rsid w:val="00533CE4"/>
    <w:rsid w:val="00535D85"/>
    <w:rsid w:val="00537275"/>
    <w:rsid w:val="00541DF9"/>
    <w:rsid w:val="00542812"/>
    <w:rsid w:val="00543739"/>
    <w:rsid w:val="0054509B"/>
    <w:rsid w:val="005450CF"/>
    <w:rsid w:val="0054560F"/>
    <w:rsid w:val="00545FB1"/>
    <w:rsid w:val="00551389"/>
    <w:rsid w:val="00556976"/>
    <w:rsid w:val="00556FBF"/>
    <w:rsid w:val="0055750A"/>
    <w:rsid w:val="005650E6"/>
    <w:rsid w:val="00567291"/>
    <w:rsid w:val="00567701"/>
    <w:rsid w:val="00567B38"/>
    <w:rsid w:val="00570B00"/>
    <w:rsid w:val="00571F01"/>
    <w:rsid w:val="00572C58"/>
    <w:rsid w:val="005748BF"/>
    <w:rsid w:val="00576D9A"/>
    <w:rsid w:val="0057761A"/>
    <w:rsid w:val="00577839"/>
    <w:rsid w:val="0058137C"/>
    <w:rsid w:val="00582281"/>
    <w:rsid w:val="005836DB"/>
    <w:rsid w:val="00583939"/>
    <w:rsid w:val="00587183"/>
    <w:rsid w:val="0058732C"/>
    <w:rsid w:val="00591A4F"/>
    <w:rsid w:val="0059327D"/>
    <w:rsid w:val="00594549"/>
    <w:rsid w:val="00596391"/>
    <w:rsid w:val="00596ACA"/>
    <w:rsid w:val="0059793D"/>
    <w:rsid w:val="005A049F"/>
    <w:rsid w:val="005A0CBB"/>
    <w:rsid w:val="005A0E02"/>
    <w:rsid w:val="005A1CC2"/>
    <w:rsid w:val="005A32C9"/>
    <w:rsid w:val="005A4911"/>
    <w:rsid w:val="005A62D7"/>
    <w:rsid w:val="005A6B71"/>
    <w:rsid w:val="005B31D8"/>
    <w:rsid w:val="005B5959"/>
    <w:rsid w:val="005C01D0"/>
    <w:rsid w:val="005C0A49"/>
    <w:rsid w:val="005C33EE"/>
    <w:rsid w:val="005C7D62"/>
    <w:rsid w:val="005D0D80"/>
    <w:rsid w:val="005D29DC"/>
    <w:rsid w:val="005D591E"/>
    <w:rsid w:val="005D74BC"/>
    <w:rsid w:val="005E1D9D"/>
    <w:rsid w:val="005E2302"/>
    <w:rsid w:val="005E269A"/>
    <w:rsid w:val="005E5CF3"/>
    <w:rsid w:val="005F18FD"/>
    <w:rsid w:val="005F4CBB"/>
    <w:rsid w:val="005F4E70"/>
    <w:rsid w:val="005F7CC2"/>
    <w:rsid w:val="00601505"/>
    <w:rsid w:val="00601BAA"/>
    <w:rsid w:val="006022C8"/>
    <w:rsid w:val="006041FD"/>
    <w:rsid w:val="00610FF2"/>
    <w:rsid w:val="00612516"/>
    <w:rsid w:val="00614D25"/>
    <w:rsid w:val="00614D68"/>
    <w:rsid w:val="00615765"/>
    <w:rsid w:val="0061618F"/>
    <w:rsid w:val="006176CD"/>
    <w:rsid w:val="00622028"/>
    <w:rsid w:val="00622A05"/>
    <w:rsid w:val="00623FC4"/>
    <w:rsid w:val="00624C7B"/>
    <w:rsid w:val="006253DC"/>
    <w:rsid w:val="006256B0"/>
    <w:rsid w:val="00632371"/>
    <w:rsid w:val="006424AE"/>
    <w:rsid w:val="006429BD"/>
    <w:rsid w:val="00643490"/>
    <w:rsid w:val="00644EB8"/>
    <w:rsid w:val="00646E5B"/>
    <w:rsid w:val="00647DD6"/>
    <w:rsid w:val="00650F0D"/>
    <w:rsid w:val="00652441"/>
    <w:rsid w:val="00660C22"/>
    <w:rsid w:val="006618F3"/>
    <w:rsid w:val="0066485E"/>
    <w:rsid w:val="006675E0"/>
    <w:rsid w:val="00670248"/>
    <w:rsid w:val="00671C63"/>
    <w:rsid w:val="0067359B"/>
    <w:rsid w:val="00676B54"/>
    <w:rsid w:val="006807F4"/>
    <w:rsid w:val="0068556A"/>
    <w:rsid w:val="00686BED"/>
    <w:rsid w:val="00687586"/>
    <w:rsid w:val="00691B2A"/>
    <w:rsid w:val="00692010"/>
    <w:rsid w:val="00694B34"/>
    <w:rsid w:val="00696A90"/>
    <w:rsid w:val="00697457"/>
    <w:rsid w:val="006A133A"/>
    <w:rsid w:val="006A1799"/>
    <w:rsid w:val="006A3481"/>
    <w:rsid w:val="006A41A1"/>
    <w:rsid w:val="006A4788"/>
    <w:rsid w:val="006A51B5"/>
    <w:rsid w:val="006A5CCE"/>
    <w:rsid w:val="006A79DC"/>
    <w:rsid w:val="006A7A17"/>
    <w:rsid w:val="006B0D2C"/>
    <w:rsid w:val="006B1CC5"/>
    <w:rsid w:val="006B27D4"/>
    <w:rsid w:val="006B3C7F"/>
    <w:rsid w:val="006B4D33"/>
    <w:rsid w:val="006D4D28"/>
    <w:rsid w:val="006D6091"/>
    <w:rsid w:val="006E1BBB"/>
    <w:rsid w:val="006E2370"/>
    <w:rsid w:val="006E2C93"/>
    <w:rsid w:val="006E3A60"/>
    <w:rsid w:val="006E3E7B"/>
    <w:rsid w:val="006E5AAB"/>
    <w:rsid w:val="006E5AB2"/>
    <w:rsid w:val="006E6C7A"/>
    <w:rsid w:val="006F0FA4"/>
    <w:rsid w:val="006F18DB"/>
    <w:rsid w:val="006F1CFE"/>
    <w:rsid w:val="006F2C2C"/>
    <w:rsid w:val="006F30D6"/>
    <w:rsid w:val="006F48A1"/>
    <w:rsid w:val="006F5C55"/>
    <w:rsid w:val="006F6865"/>
    <w:rsid w:val="00700331"/>
    <w:rsid w:val="0070299E"/>
    <w:rsid w:val="0070447A"/>
    <w:rsid w:val="0070734F"/>
    <w:rsid w:val="007100F7"/>
    <w:rsid w:val="007101FE"/>
    <w:rsid w:val="00713E61"/>
    <w:rsid w:val="00714A66"/>
    <w:rsid w:val="0071555A"/>
    <w:rsid w:val="00720483"/>
    <w:rsid w:val="0072247D"/>
    <w:rsid w:val="00722BE7"/>
    <w:rsid w:val="00727BC9"/>
    <w:rsid w:val="00730BF4"/>
    <w:rsid w:val="00731AC6"/>
    <w:rsid w:val="0073434B"/>
    <w:rsid w:val="00736CC5"/>
    <w:rsid w:val="00740CF5"/>
    <w:rsid w:val="0074382A"/>
    <w:rsid w:val="007453DC"/>
    <w:rsid w:val="00750FF9"/>
    <w:rsid w:val="00751904"/>
    <w:rsid w:val="00753F16"/>
    <w:rsid w:val="00754110"/>
    <w:rsid w:val="007608FD"/>
    <w:rsid w:val="0076294A"/>
    <w:rsid w:val="00763828"/>
    <w:rsid w:val="0076555B"/>
    <w:rsid w:val="0076617D"/>
    <w:rsid w:val="00766764"/>
    <w:rsid w:val="007674C8"/>
    <w:rsid w:val="007706F1"/>
    <w:rsid w:val="00775274"/>
    <w:rsid w:val="00777522"/>
    <w:rsid w:val="00777C3E"/>
    <w:rsid w:val="0077E11B"/>
    <w:rsid w:val="00784A7D"/>
    <w:rsid w:val="00792017"/>
    <w:rsid w:val="00796EFE"/>
    <w:rsid w:val="007A0D01"/>
    <w:rsid w:val="007A0ED9"/>
    <w:rsid w:val="007A3C3B"/>
    <w:rsid w:val="007A4EF0"/>
    <w:rsid w:val="007A59E0"/>
    <w:rsid w:val="007B24C2"/>
    <w:rsid w:val="007B504B"/>
    <w:rsid w:val="007B53E5"/>
    <w:rsid w:val="007B78B8"/>
    <w:rsid w:val="007C0A7B"/>
    <w:rsid w:val="007C2088"/>
    <w:rsid w:val="007C4723"/>
    <w:rsid w:val="007C5A7E"/>
    <w:rsid w:val="007C62C7"/>
    <w:rsid w:val="007C71A0"/>
    <w:rsid w:val="007C772E"/>
    <w:rsid w:val="007D03CA"/>
    <w:rsid w:val="007D30E6"/>
    <w:rsid w:val="007D535E"/>
    <w:rsid w:val="007E0115"/>
    <w:rsid w:val="007E15F5"/>
    <w:rsid w:val="007E1D17"/>
    <w:rsid w:val="007E29A7"/>
    <w:rsid w:val="007E378B"/>
    <w:rsid w:val="007E3B15"/>
    <w:rsid w:val="007E4C14"/>
    <w:rsid w:val="007E4EF4"/>
    <w:rsid w:val="007E5398"/>
    <w:rsid w:val="007E6290"/>
    <w:rsid w:val="007F2906"/>
    <w:rsid w:val="007F4B31"/>
    <w:rsid w:val="00800465"/>
    <w:rsid w:val="00801A81"/>
    <w:rsid w:val="00801F8C"/>
    <w:rsid w:val="00802DA9"/>
    <w:rsid w:val="00803107"/>
    <w:rsid w:val="00803813"/>
    <w:rsid w:val="008048AD"/>
    <w:rsid w:val="00804C4B"/>
    <w:rsid w:val="00805F96"/>
    <w:rsid w:val="0080729D"/>
    <w:rsid w:val="00807AA3"/>
    <w:rsid w:val="00810D56"/>
    <w:rsid w:val="008129FC"/>
    <w:rsid w:val="00814BB0"/>
    <w:rsid w:val="00814CB0"/>
    <w:rsid w:val="008164B3"/>
    <w:rsid w:val="0081772D"/>
    <w:rsid w:val="008220CF"/>
    <w:rsid w:val="00823066"/>
    <w:rsid w:val="00824E8C"/>
    <w:rsid w:val="00827A90"/>
    <w:rsid w:val="00832D28"/>
    <w:rsid w:val="00833AE5"/>
    <w:rsid w:val="00834140"/>
    <w:rsid w:val="00834941"/>
    <w:rsid w:val="00834AF4"/>
    <w:rsid w:val="00843729"/>
    <w:rsid w:val="00847DEA"/>
    <w:rsid w:val="0085127B"/>
    <w:rsid w:val="008557D2"/>
    <w:rsid w:val="0085588A"/>
    <w:rsid w:val="00857A1F"/>
    <w:rsid w:val="00860892"/>
    <w:rsid w:val="008609C5"/>
    <w:rsid w:val="00861407"/>
    <w:rsid w:val="00861AEE"/>
    <w:rsid w:val="0086326F"/>
    <w:rsid w:val="00866496"/>
    <w:rsid w:val="00870165"/>
    <w:rsid w:val="008711CC"/>
    <w:rsid w:val="008727EC"/>
    <w:rsid w:val="008758B7"/>
    <w:rsid w:val="008768B5"/>
    <w:rsid w:val="00876F41"/>
    <w:rsid w:val="008779C0"/>
    <w:rsid w:val="008813C8"/>
    <w:rsid w:val="00886B57"/>
    <w:rsid w:val="00887761"/>
    <w:rsid w:val="00887918"/>
    <w:rsid w:val="00890AC8"/>
    <w:rsid w:val="008917E1"/>
    <w:rsid w:val="00897543"/>
    <w:rsid w:val="008A335A"/>
    <w:rsid w:val="008A49C9"/>
    <w:rsid w:val="008A7049"/>
    <w:rsid w:val="008B0C8C"/>
    <w:rsid w:val="008B1EE7"/>
    <w:rsid w:val="008B27DF"/>
    <w:rsid w:val="008B4C67"/>
    <w:rsid w:val="008B554E"/>
    <w:rsid w:val="008B5887"/>
    <w:rsid w:val="008B5AC9"/>
    <w:rsid w:val="008B7521"/>
    <w:rsid w:val="008C1791"/>
    <w:rsid w:val="008C4325"/>
    <w:rsid w:val="008C6ED7"/>
    <w:rsid w:val="008C791E"/>
    <w:rsid w:val="008C7DF7"/>
    <w:rsid w:val="008D6980"/>
    <w:rsid w:val="008D75A1"/>
    <w:rsid w:val="008D7E32"/>
    <w:rsid w:val="008E089C"/>
    <w:rsid w:val="008E105A"/>
    <w:rsid w:val="008E141E"/>
    <w:rsid w:val="008E67CD"/>
    <w:rsid w:val="008E7FFC"/>
    <w:rsid w:val="008F0491"/>
    <w:rsid w:val="008F363A"/>
    <w:rsid w:val="008F6E17"/>
    <w:rsid w:val="009001AB"/>
    <w:rsid w:val="00900AEE"/>
    <w:rsid w:val="009029CA"/>
    <w:rsid w:val="00902C41"/>
    <w:rsid w:val="00902F8F"/>
    <w:rsid w:val="00906E50"/>
    <w:rsid w:val="00911687"/>
    <w:rsid w:val="0091340D"/>
    <w:rsid w:val="009161A9"/>
    <w:rsid w:val="00922F02"/>
    <w:rsid w:val="00924A8B"/>
    <w:rsid w:val="00932028"/>
    <w:rsid w:val="00942085"/>
    <w:rsid w:val="00943810"/>
    <w:rsid w:val="009451D8"/>
    <w:rsid w:val="00947E41"/>
    <w:rsid w:val="00952B83"/>
    <w:rsid w:val="00952C8B"/>
    <w:rsid w:val="009537A3"/>
    <w:rsid w:val="00965399"/>
    <w:rsid w:val="00965647"/>
    <w:rsid w:val="009657D1"/>
    <w:rsid w:val="00971A0D"/>
    <w:rsid w:val="00973AD7"/>
    <w:rsid w:val="00975B6A"/>
    <w:rsid w:val="00975ECE"/>
    <w:rsid w:val="0097617A"/>
    <w:rsid w:val="00977832"/>
    <w:rsid w:val="009843E4"/>
    <w:rsid w:val="00986E59"/>
    <w:rsid w:val="009878A5"/>
    <w:rsid w:val="00987C73"/>
    <w:rsid w:val="009A0970"/>
    <w:rsid w:val="009A2801"/>
    <w:rsid w:val="009A2B22"/>
    <w:rsid w:val="009A5342"/>
    <w:rsid w:val="009B2A76"/>
    <w:rsid w:val="009B60A6"/>
    <w:rsid w:val="009B6C9D"/>
    <w:rsid w:val="009C00D9"/>
    <w:rsid w:val="009C1F7C"/>
    <w:rsid w:val="009C396E"/>
    <w:rsid w:val="009C7453"/>
    <w:rsid w:val="009D07BC"/>
    <w:rsid w:val="009D2765"/>
    <w:rsid w:val="009D2BC2"/>
    <w:rsid w:val="009D2CED"/>
    <w:rsid w:val="009D302C"/>
    <w:rsid w:val="009D4CF3"/>
    <w:rsid w:val="009D4D0B"/>
    <w:rsid w:val="009D735F"/>
    <w:rsid w:val="009D77A3"/>
    <w:rsid w:val="009E1F59"/>
    <w:rsid w:val="009E26C0"/>
    <w:rsid w:val="009E450E"/>
    <w:rsid w:val="009E63EB"/>
    <w:rsid w:val="009E6740"/>
    <w:rsid w:val="009F13C5"/>
    <w:rsid w:val="009F218F"/>
    <w:rsid w:val="009F3EF6"/>
    <w:rsid w:val="009F4A47"/>
    <w:rsid w:val="00A014E7"/>
    <w:rsid w:val="00A0314A"/>
    <w:rsid w:val="00A0371A"/>
    <w:rsid w:val="00A06FF8"/>
    <w:rsid w:val="00A07870"/>
    <w:rsid w:val="00A1427E"/>
    <w:rsid w:val="00A151DD"/>
    <w:rsid w:val="00A16D9E"/>
    <w:rsid w:val="00A21135"/>
    <w:rsid w:val="00A226EC"/>
    <w:rsid w:val="00A2364E"/>
    <w:rsid w:val="00A241E0"/>
    <w:rsid w:val="00A24DE9"/>
    <w:rsid w:val="00A2564E"/>
    <w:rsid w:val="00A308C2"/>
    <w:rsid w:val="00A32987"/>
    <w:rsid w:val="00A341C3"/>
    <w:rsid w:val="00A35CF8"/>
    <w:rsid w:val="00A37294"/>
    <w:rsid w:val="00A41408"/>
    <w:rsid w:val="00A45684"/>
    <w:rsid w:val="00A5004F"/>
    <w:rsid w:val="00A51509"/>
    <w:rsid w:val="00A52CAD"/>
    <w:rsid w:val="00A53982"/>
    <w:rsid w:val="00A55A67"/>
    <w:rsid w:val="00A56CB0"/>
    <w:rsid w:val="00A61047"/>
    <w:rsid w:val="00A610BD"/>
    <w:rsid w:val="00A645A6"/>
    <w:rsid w:val="00A64C2E"/>
    <w:rsid w:val="00A66C95"/>
    <w:rsid w:val="00A67E16"/>
    <w:rsid w:val="00A7414C"/>
    <w:rsid w:val="00A74C64"/>
    <w:rsid w:val="00A76CD8"/>
    <w:rsid w:val="00A81212"/>
    <w:rsid w:val="00A836A4"/>
    <w:rsid w:val="00A83BD7"/>
    <w:rsid w:val="00A841BD"/>
    <w:rsid w:val="00A904DD"/>
    <w:rsid w:val="00A90C59"/>
    <w:rsid w:val="00A923AB"/>
    <w:rsid w:val="00A92DCB"/>
    <w:rsid w:val="00A96B1D"/>
    <w:rsid w:val="00AA0153"/>
    <w:rsid w:val="00AA0571"/>
    <w:rsid w:val="00AA2C13"/>
    <w:rsid w:val="00AA725B"/>
    <w:rsid w:val="00AB0D9D"/>
    <w:rsid w:val="00AB15DF"/>
    <w:rsid w:val="00AB17C7"/>
    <w:rsid w:val="00AB2C41"/>
    <w:rsid w:val="00AB5215"/>
    <w:rsid w:val="00AB764A"/>
    <w:rsid w:val="00AC3E7C"/>
    <w:rsid w:val="00AC4EBA"/>
    <w:rsid w:val="00AC5460"/>
    <w:rsid w:val="00AC6E05"/>
    <w:rsid w:val="00AC6EAE"/>
    <w:rsid w:val="00AD018F"/>
    <w:rsid w:val="00AD0D18"/>
    <w:rsid w:val="00AD38CA"/>
    <w:rsid w:val="00AD3ADC"/>
    <w:rsid w:val="00AD4266"/>
    <w:rsid w:val="00AD43DA"/>
    <w:rsid w:val="00AD54C1"/>
    <w:rsid w:val="00AE4412"/>
    <w:rsid w:val="00AE7369"/>
    <w:rsid w:val="00AE76FF"/>
    <w:rsid w:val="00AF1879"/>
    <w:rsid w:val="00AF1ABC"/>
    <w:rsid w:val="00AF2269"/>
    <w:rsid w:val="00AF42A7"/>
    <w:rsid w:val="00AF5A3F"/>
    <w:rsid w:val="00B0099B"/>
    <w:rsid w:val="00B01AAF"/>
    <w:rsid w:val="00B04A92"/>
    <w:rsid w:val="00B06CDE"/>
    <w:rsid w:val="00B121B8"/>
    <w:rsid w:val="00B12462"/>
    <w:rsid w:val="00B13823"/>
    <w:rsid w:val="00B13B82"/>
    <w:rsid w:val="00B1590F"/>
    <w:rsid w:val="00B15B32"/>
    <w:rsid w:val="00B203C7"/>
    <w:rsid w:val="00B20C90"/>
    <w:rsid w:val="00B21F47"/>
    <w:rsid w:val="00B225B8"/>
    <w:rsid w:val="00B260BA"/>
    <w:rsid w:val="00B3027A"/>
    <w:rsid w:val="00B316AC"/>
    <w:rsid w:val="00B32E70"/>
    <w:rsid w:val="00B3559B"/>
    <w:rsid w:val="00B37D02"/>
    <w:rsid w:val="00B404C3"/>
    <w:rsid w:val="00B423D9"/>
    <w:rsid w:val="00B44326"/>
    <w:rsid w:val="00B44B76"/>
    <w:rsid w:val="00B45302"/>
    <w:rsid w:val="00B4593A"/>
    <w:rsid w:val="00B46D48"/>
    <w:rsid w:val="00B50BBF"/>
    <w:rsid w:val="00B51EA1"/>
    <w:rsid w:val="00B53813"/>
    <w:rsid w:val="00B54D8B"/>
    <w:rsid w:val="00B55EF1"/>
    <w:rsid w:val="00B563E8"/>
    <w:rsid w:val="00B56FC7"/>
    <w:rsid w:val="00B63046"/>
    <w:rsid w:val="00B6739B"/>
    <w:rsid w:val="00B732C1"/>
    <w:rsid w:val="00B7766E"/>
    <w:rsid w:val="00B85DBB"/>
    <w:rsid w:val="00B929DA"/>
    <w:rsid w:val="00BA1BAB"/>
    <w:rsid w:val="00BA22A5"/>
    <w:rsid w:val="00BA3666"/>
    <w:rsid w:val="00BA4364"/>
    <w:rsid w:val="00BA62D7"/>
    <w:rsid w:val="00BB05EB"/>
    <w:rsid w:val="00BB4189"/>
    <w:rsid w:val="00BC1556"/>
    <w:rsid w:val="00BC427F"/>
    <w:rsid w:val="00BC4549"/>
    <w:rsid w:val="00BC4C40"/>
    <w:rsid w:val="00BC4D35"/>
    <w:rsid w:val="00BC56BC"/>
    <w:rsid w:val="00BD1945"/>
    <w:rsid w:val="00BD52C3"/>
    <w:rsid w:val="00BD74C9"/>
    <w:rsid w:val="00BE25A7"/>
    <w:rsid w:val="00BE3AB1"/>
    <w:rsid w:val="00BE3C50"/>
    <w:rsid w:val="00BE54D1"/>
    <w:rsid w:val="00BE5AC5"/>
    <w:rsid w:val="00BE5E78"/>
    <w:rsid w:val="00BE7192"/>
    <w:rsid w:val="00BE7A24"/>
    <w:rsid w:val="00BE7C04"/>
    <w:rsid w:val="00BF295D"/>
    <w:rsid w:val="00BF2DB3"/>
    <w:rsid w:val="00BF4D40"/>
    <w:rsid w:val="00BF4E4E"/>
    <w:rsid w:val="00BF4F1D"/>
    <w:rsid w:val="00BF50C4"/>
    <w:rsid w:val="00BF6935"/>
    <w:rsid w:val="00C01692"/>
    <w:rsid w:val="00C03F47"/>
    <w:rsid w:val="00C0419F"/>
    <w:rsid w:val="00C05589"/>
    <w:rsid w:val="00C07C1C"/>
    <w:rsid w:val="00C10B40"/>
    <w:rsid w:val="00C1149C"/>
    <w:rsid w:val="00C11AA2"/>
    <w:rsid w:val="00C13D73"/>
    <w:rsid w:val="00C13FEE"/>
    <w:rsid w:val="00C15D4F"/>
    <w:rsid w:val="00C17F17"/>
    <w:rsid w:val="00C2093C"/>
    <w:rsid w:val="00C210E3"/>
    <w:rsid w:val="00C2209C"/>
    <w:rsid w:val="00C233C9"/>
    <w:rsid w:val="00C23854"/>
    <w:rsid w:val="00C23FDA"/>
    <w:rsid w:val="00C26530"/>
    <w:rsid w:val="00C30153"/>
    <w:rsid w:val="00C31009"/>
    <w:rsid w:val="00C325C3"/>
    <w:rsid w:val="00C3720E"/>
    <w:rsid w:val="00C3738A"/>
    <w:rsid w:val="00C407AC"/>
    <w:rsid w:val="00C414DC"/>
    <w:rsid w:val="00C41DF5"/>
    <w:rsid w:val="00C42C6B"/>
    <w:rsid w:val="00C45585"/>
    <w:rsid w:val="00C50F2F"/>
    <w:rsid w:val="00C5472E"/>
    <w:rsid w:val="00C552CB"/>
    <w:rsid w:val="00C55AFD"/>
    <w:rsid w:val="00C57B50"/>
    <w:rsid w:val="00C62C72"/>
    <w:rsid w:val="00C65941"/>
    <w:rsid w:val="00C6743F"/>
    <w:rsid w:val="00C67F0D"/>
    <w:rsid w:val="00C72E77"/>
    <w:rsid w:val="00C816E4"/>
    <w:rsid w:val="00C839A8"/>
    <w:rsid w:val="00C915FA"/>
    <w:rsid w:val="00C93B95"/>
    <w:rsid w:val="00C9681F"/>
    <w:rsid w:val="00C96EE2"/>
    <w:rsid w:val="00CA0781"/>
    <w:rsid w:val="00CA1020"/>
    <w:rsid w:val="00CA15D8"/>
    <w:rsid w:val="00CA4359"/>
    <w:rsid w:val="00CA4E71"/>
    <w:rsid w:val="00CA6E28"/>
    <w:rsid w:val="00CB3640"/>
    <w:rsid w:val="00CB39D8"/>
    <w:rsid w:val="00CC4780"/>
    <w:rsid w:val="00CC54B0"/>
    <w:rsid w:val="00CC611C"/>
    <w:rsid w:val="00CC6756"/>
    <w:rsid w:val="00CD074B"/>
    <w:rsid w:val="00CD3612"/>
    <w:rsid w:val="00CD4C9E"/>
    <w:rsid w:val="00CD546C"/>
    <w:rsid w:val="00CD757D"/>
    <w:rsid w:val="00CD7817"/>
    <w:rsid w:val="00CE2107"/>
    <w:rsid w:val="00CE3C92"/>
    <w:rsid w:val="00CE59C7"/>
    <w:rsid w:val="00CF16FA"/>
    <w:rsid w:val="00CF26C1"/>
    <w:rsid w:val="00CF4235"/>
    <w:rsid w:val="00CF661A"/>
    <w:rsid w:val="00D00AEF"/>
    <w:rsid w:val="00D00B75"/>
    <w:rsid w:val="00D04F57"/>
    <w:rsid w:val="00D06F28"/>
    <w:rsid w:val="00D07CAF"/>
    <w:rsid w:val="00D125EA"/>
    <w:rsid w:val="00D140C7"/>
    <w:rsid w:val="00D14AEA"/>
    <w:rsid w:val="00D15770"/>
    <w:rsid w:val="00D21984"/>
    <w:rsid w:val="00D25441"/>
    <w:rsid w:val="00D27F63"/>
    <w:rsid w:val="00D30B06"/>
    <w:rsid w:val="00D32C92"/>
    <w:rsid w:val="00D34008"/>
    <w:rsid w:val="00D361B0"/>
    <w:rsid w:val="00D4464D"/>
    <w:rsid w:val="00D45164"/>
    <w:rsid w:val="00D5045F"/>
    <w:rsid w:val="00D51A8E"/>
    <w:rsid w:val="00D52A86"/>
    <w:rsid w:val="00D53B29"/>
    <w:rsid w:val="00D60373"/>
    <w:rsid w:val="00D60E4D"/>
    <w:rsid w:val="00D65F96"/>
    <w:rsid w:val="00D6775D"/>
    <w:rsid w:val="00D7034B"/>
    <w:rsid w:val="00D71740"/>
    <w:rsid w:val="00D84012"/>
    <w:rsid w:val="00D846EC"/>
    <w:rsid w:val="00D92C36"/>
    <w:rsid w:val="00D962D3"/>
    <w:rsid w:val="00D978B5"/>
    <w:rsid w:val="00DA0B90"/>
    <w:rsid w:val="00DA36E8"/>
    <w:rsid w:val="00DA6DFD"/>
    <w:rsid w:val="00DB3A5E"/>
    <w:rsid w:val="00DB5217"/>
    <w:rsid w:val="00DB56CC"/>
    <w:rsid w:val="00DB6484"/>
    <w:rsid w:val="00DB6627"/>
    <w:rsid w:val="00DB7647"/>
    <w:rsid w:val="00DC3C62"/>
    <w:rsid w:val="00DC5E4C"/>
    <w:rsid w:val="00DD1CF3"/>
    <w:rsid w:val="00DD294F"/>
    <w:rsid w:val="00DD2AF6"/>
    <w:rsid w:val="00DD48A0"/>
    <w:rsid w:val="00DD6742"/>
    <w:rsid w:val="00DE1EE3"/>
    <w:rsid w:val="00DE2210"/>
    <w:rsid w:val="00DE2FCC"/>
    <w:rsid w:val="00DE3C49"/>
    <w:rsid w:val="00DE410A"/>
    <w:rsid w:val="00DE6ADB"/>
    <w:rsid w:val="00DE7BA5"/>
    <w:rsid w:val="00DF0C44"/>
    <w:rsid w:val="00DF1EB2"/>
    <w:rsid w:val="00DF436F"/>
    <w:rsid w:val="00DF5328"/>
    <w:rsid w:val="00DF62CA"/>
    <w:rsid w:val="00DF6C2E"/>
    <w:rsid w:val="00DF70F2"/>
    <w:rsid w:val="00DF75C0"/>
    <w:rsid w:val="00E04E9E"/>
    <w:rsid w:val="00E060D3"/>
    <w:rsid w:val="00E104E8"/>
    <w:rsid w:val="00E1098B"/>
    <w:rsid w:val="00E164E5"/>
    <w:rsid w:val="00E16936"/>
    <w:rsid w:val="00E21160"/>
    <w:rsid w:val="00E2265E"/>
    <w:rsid w:val="00E238D5"/>
    <w:rsid w:val="00E238E3"/>
    <w:rsid w:val="00E24134"/>
    <w:rsid w:val="00E242B2"/>
    <w:rsid w:val="00E24FAB"/>
    <w:rsid w:val="00E251EC"/>
    <w:rsid w:val="00E2534C"/>
    <w:rsid w:val="00E30EBF"/>
    <w:rsid w:val="00E31EF4"/>
    <w:rsid w:val="00E3205C"/>
    <w:rsid w:val="00E3274A"/>
    <w:rsid w:val="00E34D39"/>
    <w:rsid w:val="00E40CB6"/>
    <w:rsid w:val="00E447BF"/>
    <w:rsid w:val="00E4543C"/>
    <w:rsid w:val="00E4693B"/>
    <w:rsid w:val="00E512A3"/>
    <w:rsid w:val="00E529E4"/>
    <w:rsid w:val="00E52E98"/>
    <w:rsid w:val="00E5454D"/>
    <w:rsid w:val="00E55A41"/>
    <w:rsid w:val="00E65B56"/>
    <w:rsid w:val="00E671BC"/>
    <w:rsid w:val="00E73B25"/>
    <w:rsid w:val="00E75B0F"/>
    <w:rsid w:val="00E76711"/>
    <w:rsid w:val="00E77D1B"/>
    <w:rsid w:val="00E81559"/>
    <w:rsid w:val="00E834AD"/>
    <w:rsid w:val="00E84E1E"/>
    <w:rsid w:val="00E868C4"/>
    <w:rsid w:val="00E8736C"/>
    <w:rsid w:val="00E94ACC"/>
    <w:rsid w:val="00E94AFE"/>
    <w:rsid w:val="00EA01EB"/>
    <w:rsid w:val="00EA032B"/>
    <w:rsid w:val="00EA15D8"/>
    <w:rsid w:val="00EA3121"/>
    <w:rsid w:val="00EB068E"/>
    <w:rsid w:val="00EB207F"/>
    <w:rsid w:val="00EB2B16"/>
    <w:rsid w:val="00EB62F5"/>
    <w:rsid w:val="00EB6AB5"/>
    <w:rsid w:val="00EB71D9"/>
    <w:rsid w:val="00EB7A9C"/>
    <w:rsid w:val="00EC378B"/>
    <w:rsid w:val="00EC402F"/>
    <w:rsid w:val="00EC4ED4"/>
    <w:rsid w:val="00EC69BD"/>
    <w:rsid w:val="00ED2464"/>
    <w:rsid w:val="00ED2D29"/>
    <w:rsid w:val="00ED5E3F"/>
    <w:rsid w:val="00ED6E86"/>
    <w:rsid w:val="00EE136B"/>
    <w:rsid w:val="00EE7435"/>
    <w:rsid w:val="00EF0BEB"/>
    <w:rsid w:val="00EF12D6"/>
    <w:rsid w:val="00EF2403"/>
    <w:rsid w:val="00EF31D5"/>
    <w:rsid w:val="00EF54F0"/>
    <w:rsid w:val="00EF61FE"/>
    <w:rsid w:val="00EF6BB7"/>
    <w:rsid w:val="00F00595"/>
    <w:rsid w:val="00F00EA2"/>
    <w:rsid w:val="00F0226B"/>
    <w:rsid w:val="00F02D1B"/>
    <w:rsid w:val="00F036B3"/>
    <w:rsid w:val="00F03978"/>
    <w:rsid w:val="00F06311"/>
    <w:rsid w:val="00F0707F"/>
    <w:rsid w:val="00F07492"/>
    <w:rsid w:val="00F22893"/>
    <w:rsid w:val="00F23792"/>
    <w:rsid w:val="00F24794"/>
    <w:rsid w:val="00F277B1"/>
    <w:rsid w:val="00F30D44"/>
    <w:rsid w:val="00F34E11"/>
    <w:rsid w:val="00F404FB"/>
    <w:rsid w:val="00F40C17"/>
    <w:rsid w:val="00F43B82"/>
    <w:rsid w:val="00F45C31"/>
    <w:rsid w:val="00F60C5F"/>
    <w:rsid w:val="00F626AF"/>
    <w:rsid w:val="00F64569"/>
    <w:rsid w:val="00F64D9E"/>
    <w:rsid w:val="00F64F7B"/>
    <w:rsid w:val="00F70E37"/>
    <w:rsid w:val="00F7150B"/>
    <w:rsid w:val="00F72BC2"/>
    <w:rsid w:val="00F772A5"/>
    <w:rsid w:val="00F80901"/>
    <w:rsid w:val="00F8420C"/>
    <w:rsid w:val="00F85476"/>
    <w:rsid w:val="00F85C79"/>
    <w:rsid w:val="00F90695"/>
    <w:rsid w:val="00F91DD8"/>
    <w:rsid w:val="00F91FB9"/>
    <w:rsid w:val="00F927EF"/>
    <w:rsid w:val="00F92FE5"/>
    <w:rsid w:val="00F93AB0"/>
    <w:rsid w:val="00F93D82"/>
    <w:rsid w:val="00F94707"/>
    <w:rsid w:val="00F94C46"/>
    <w:rsid w:val="00F94E38"/>
    <w:rsid w:val="00F95D14"/>
    <w:rsid w:val="00FA02AA"/>
    <w:rsid w:val="00FA12E3"/>
    <w:rsid w:val="00FA2295"/>
    <w:rsid w:val="00FA5AA7"/>
    <w:rsid w:val="00FA7138"/>
    <w:rsid w:val="00FA74C2"/>
    <w:rsid w:val="00FB15DD"/>
    <w:rsid w:val="00FB4D03"/>
    <w:rsid w:val="00FB7F95"/>
    <w:rsid w:val="00FC1473"/>
    <w:rsid w:val="00FC2FEB"/>
    <w:rsid w:val="00FC39A3"/>
    <w:rsid w:val="00FC3D36"/>
    <w:rsid w:val="00FC447B"/>
    <w:rsid w:val="00FC4701"/>
    <w:rsid w:val="00FC4D6D"/>
    <w:rsid w:val="00FC7D76"/>
    <w:rsid w:val="00FD1C18"/>
    <w:rsid w:val="00FD54E8"/>
    <w:rsid w:val="00FD560C"/>
    <w:rsid w:val="00FD67F5"/>
    <w:rsid w:val="00FD6CA3"/>
    <w:rsid w:val="00FD71CF"/>
    <w:rsid w:val="00FE02E0"/>
    <w:rsid w:val="00FE18E6"/>
    <w:rsid w:val="00FE350D"/>
    <w:rsid w:val="00FE50F8"/>
    <w:rsid w:val="00FE5817"/>
    <w:rsid w:val="00FE649C"/>
    <w:rsid w:val="00FF1304"/>
    <w:rsid w:val="00FF2C37"/>
    <w:rsid w:val="00FF3423"/>
    <w:rsid w:val="00FF4C67"/>
    <w:rsid w:val="00FF6C0E"/>
    <w:rsid w:val="00FF7CAC"/>
    <w:rsid w:val="1C236505"/>
    <w:rsid w:val="22EE034E"/>
    <w:rsid w:val="2BCBC243"/>
    <w:rsid w:val="347888A2"/>
    <w:rsid w:val="398FC1C4"/>
    <w:rsid w:val="4CF3BA50"/>
    <w:rsid w:val="5435A8E4"/>
    <w:rsid w:val="647E84F3"/>
    <w:rsid w:val="7BA0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B46F171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pl-PL"/>
    </w:rPr>
  </w:style>
  <w:style w:type="paragraph" w:styleId="Nagwek1">
    <w:name w:val="heading 1"/>
    <w:basedOn w:val="Normalny"/>
    <w:link w:val="Nagwek1Znak"/>
    <w:uiPriority w:val="9"/>
    <w:qFormat/>
    <w:rsid w:val="001A096C"/>
    <w:pPr>
      <w:numPr>
        <w:numId w:val="1"/>
      </w:numPr>
      <w:spacing w:before="120" w:after="100" w:afterAutospacing="1"/>
      <w:ind w:left="709" w:hanging="709"/>
      <w:outlineLvl w:val="0"/>
    </w:pPr>
    <w:rPr>
      <w:rFonts w:cs="Times New Roman"/>
      <w:b/>
      <w:bCs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1A096C"/>
    <w:pPr>
      <w:keepNext/>
      <w:numPr>
        <w:ilvl w:val="1"/>
        <w:numId w:val="1"/>
      </w:numPr>
      <w:spacing w:before="120" w:after="100" w:afterAutospacing="1"/>
      <w:ind w:left="709" w:hanging="709"/>
      <w:outlineLvl w:val="1"/>
    </w:pPr>
    <w:rPr>
      <w:rFonts w:cs="Times New Roman"/>
      <w:b/>
      <w:bCs/>
      <w:sz w:val="22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72E"/>
    <w:pPr>
      <w:numPr>
        <w:ilvl w:val="2"/>
        <w:numId w:val="1"/>
      </w:numPr>
      <w:spacing w:before="40"/>
      <w:jc w:val="both"/>
      <w:outlineLvl w:val="2"/>
    </w:pPr>
    <w:rPr>
      <w:rFonts w:eastAsiaTheme="majorEastAsia" w:cstheme="majorBidi"/>
      <w:sz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3237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3237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237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A096C"/>
    <w:rPr>
      <w:rFonts w:cs="Times New Roman"/>
      <w:b/>
      <w:bCs/>
      <w:kern w:val="36"/>
      <w:szCs w:val="48"/>
      <w:lang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1A096C"/>
    <w:rPr>
      <w:rFonts w:cs="Times New Roman"/>
      <w:b/>
      <w:bCs/>
      <w:sz w:val="22"/>
      <w:szCs w:val="36"/>
      <w:lang w:eastAsia="en-GB"/>
    </w:rPr>
  </w:style>
  <w:style w:type="character" w:customStyle="1" w:styleId="Nagwek3Znak">
    <w:name w:val="Nagłówek 3 Znak"/>
    <w:basedOn w:val="Domylnaczcionkaakapitu"/>
    <w:link w:val="Nagwek3"/>
    <w:uiPriority w:val="9"/>
    <w:rsid w:val="00C5472E"/>
    <w:rPr>
      <w:rFonts w:eastAsiaTheme="majorEastAsia" w:cstheme="majorBidi"/>
      <w:sz w:val="20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5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151DD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A151D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 w:line="259" w:lineRule="auto"/>
      <w:ind w:left="660"/>
    </w:pPr>
    <w:rPr>
      <w:rFonts w:eastAsiaTheme="minorEastAsia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 w:line="259" w:lineRule="auto"/>
      <w:ind w:left="880"/>
    </w:pPr>
    <w:rPr>
      <w:rFonts w:eastAsiaTheme="minorEastAsia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 w:line="259" w:lineRule="auto"/>
      <w:ind w:left="1100"/>
    </w:pPr>
    <w:rPr>
      <w:rFonts w:eastAsiaTheme="minorEastAsia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 w:line="259" w:lineRule="auto"/>
      <w:ind w:left="1320"/>
    </w:pPr>
    <w:rPr>
      <w:rFonts w:eastAsiaTheme="minorEastAsia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 w:line="259" w:lineRule="auto"/>
      <w:ind w:left="1540"/>
    </w:pPr>
    <w:rPr>
      <w:rFonts w:eastAsiaTheme="minorEastAsia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 w:line="259" w:lineRule="auto"/>
      <w:ind w:left="1760"/>
    </w:pPr>
    <w:rPr>
      <w:rFonts w:eastAsiaTheme="minorEastAsia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semiHidden/>
    <w:rsid w:val="0063237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32371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237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locked/>
    <w:rsid w:val="006E3E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7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CD02C-0EE3-4BE0-8959-49FE229BE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870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2021-01-28T13:05:00Z</dcterms:created>
  <dcterms:modified xsi:type="dcterms:W3CDTF">2021-01-28T13:05:00Z</dcterms:modified>
</cp:coreProperties>
</file>